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74EC5" w14:textId="17A030C8" w:rsidR="001E4D0E" w:rsidRPr="001E4D0E" w:rsidRDefault="001E4D0E" w:rsidP="001E4D0E">
      <w:pPr>
        <w:pStyle w:val="Antrats"/>
        <w:ind w:left="6237"/>
        <w:jc w:val="both"/>
        <w:rPr>
          <w:rFonts w:ascii="Arial" w:hAnsi="Arial" w:cs="Arial"/>
          <w:lang w:val="lt-LT"/>
        </w:rPr>
      </w:pPr>
      <w:bookmarkStart w:id="0" w:name="_Hlk131422110"/>
      <w:r w:rsidRPr="001E4D0E">
        <w:rPr>
          <w:rFonts w:ascii="Arial" w:hAnsi="Arial" w:cs="Arial"/>
          <w:lang w:val="lt-LT"/>
        </w:rPr>
        <w:t xml:space="preserve">Specialiųjų sąlygų </w:t>
      </w:r>
    </w:p>
    <w:p w14:paraId="4E858992" w14:textId="0F8DC548" w:rsidR="001E4D0E" w:rsidRDefault="001E4D0E" w:rsidP="001E4D0E">
      <w:pPr>
        <w:pStyle w:val="Antrats"/>
        <w:ind w:left="6237"/>
        <w:jc w:val="both"/>
        <w:rPr>
          <w:rFonts w:ascii="Arial" w:hAnsi="Arial" w:cs="Arial"/>
          <w:lang w:val="lt-LT"/>
        </w:rPr>
      </w:pPr>
      <w:r w:rsidRPr="001E4D0E">
        <w:rPr>
          <w:rFonts w:ascii="Arial" w:hAnsi="Arial" w:cs="Arial"/>
          <w:lang w:val="lt-LT"/>
        </w:rPr>
        <w:t xml:space="preserve">1 priedas </w:t>
      </w:r>
    </w:p>
    <w:p w14:paraId="39F5616C" w14:textId="77777777" w:rsidR="001E4D0E" w:rsidRPr="001E4D0E" w:rsidRDefault="001E4D0E" w:rsidP="007004A2">
      <w:pPr>
        <w:jc w:val="center"/>
        <w:rPr>
          <w:rFonts w:ascii="Arial" w:eastAsia="Arial" w:hAnsi="Arial" w:cs="Arial"/>
          <w:b/>
          <w:sz w:val="20"/>
          <w:szCs w:val="20"/>
        </w:rPr>
      </w:pPr>
      <w:bookmarkStart w:id="1" w:name="_Hlk190157605"/>
    </w:p>
    <w:p w14:paraId="128E9894" w14:textId="6C1342C5" w:rsidR="007004A2" w:rsidRPr="001E4D0E" w:rsidRDefault="007004A2" w:rsidP="007004A2">
      <w:pPr>
        <w:jc w:val="center"/>
        <w:rPr>
          <w:rFonts w:ascii="Arial" w:eastAsia="Arial" w:hAnsi="Arial" w:cs="Arial"/>
          <w:b/>
          <w:sz w:val="20"/>
          <w:szCs w:val="20"/>
        </w:rPr>
      </w:pPr>
      <w:r w:rsidRPr="001E4D0E">
        <w:rPr>
          <w:rFonts w:ascii="Arial" w:eastAsia="Arial" w:hAnsi="Arial" w:cs="Arial"/>
          <w:b/>
          <w:sz w:val="20"/>
          <w:szCs w:val="20"/>
        </w:rPr>
        <w:t xml:space="preserve">ASMENINIŲ APSAUGOS PRIEMONIŲ </w:t>
      </w:r>
      <w:r w:rsidR="004071B6" w:rsidRPr="001E4D0E">
        <w:rPr>
          <w:rFonts w:ascii="Arial" w:eastAsia="Arial" w:hAnsi="Arial" w:cs="Arial"/>
          <w:b/>
          <w:sz w:val="20"/>
          <w:szCs w:val="20"/>
        </w:rPr>
        <w:t xml:space="preserve">KŪNO APSAUGAI </w:t>
      </w:r>
      <w:r w:rsidRPr="001E4D0E">
        <w:rPr>
          <w:rFonts w:ascii="Arial" w:eastAsia="Arial" w:hAnsi="Arial" w:cs="Arial"/>
          <w:b/>
          <w:sz w:val="20"/>
          <w:szCs w:val="20"/>
        </w:rPr>
        <w:t>PIRKIMO TECHNINĖ SPECIFIKACIJA</w:t>
      </w:r>
    </w:p>
    <w:bookmarkEnd w:id="0"/>
    <w:p w14:paraId="03801101" w14:textId="77777777" w:rsidR="007004A2" w:rsidRPr="001E4D0E" w:rsidRDefault="007004A2" w:rsidP="007004A2">
      <w:pPr>
        <w:ind w:firstLine="720"/>
        <w:jc w:val="center"/>
        <w:rPr>
          <w:rFonts w:ascii="Arial" w:eastAsia="Arial" w:hAnsi="Arial" w:cs="Arial"/>
          <w:b/>
          <w:sz w:val="20"/>
          <w:szCs w:val="20"/>
        </w:rPr>
      </w:pPr>
      <w:r w:rsidRPr="001E4D0E">
        <w:rPr>
          <w:rFonts w:ascii="Arial" w:eastAsia="Arial" w:hAnsi="Arial" w:cs="Arial"/>
          <w:b/>
          <w:sz w:val="20"/>
          <w:szCs w:val="20"/>
        </w:rPr>
        <w:t xml:space="preserve"> </w:t>
      </w:r>
    </w:p>
    <w:bookmarkEnd w:id="1"/>
    <w:p w14:paraId="6318FF6B" w14:textId="77777777" w:rsidR="007004A2" w:rsidRPr="001E4D0E" w:rsidRDefault="007004A2" w:rsidP="005E5186">
      <w:pPr>
        <w:pStyle w:val="Antrat2"/>
        <w:numPr>
          <w:ilvl w:val="0"/>
          <w:numId w:val="2"/>
        </w:numPr>
        <w:spacing w:before="0" w:line="240" w:lineRule="auto"/>
        <w:ind w:left="0" w:firstLine="567"/>
        <w:rPr>
          <w:rFonts w:ascii="Arial" w:eastAsia="Arial" w:hAnsi="Arial" w:cs="Arial"/>
          <w:b/>
          <w:bCs/>
          <w:color w:val="auto"/>
          <w:sz w:val="20"/>
          <w:szCs w:val="20"/>
          <w:lang w:val="lt-LT"/>
        </w:rPr>
      </w:pPr>
      <w:r w:rsidRPr="001E4D0E">
        <w:rPr>
          <w:rFonts w:ascii="Arial" w:eastAsia="Arial" w:hAnsi="Arial" w:cs="Arial"/>
          <w:b/>
          <w:bCs/>
          <w:color w:val="auto"/>
          <w:sz w:val="20"/>
          <w:szCs w:val="20"/>
          <w:lang w:val="lt-LT"/>
        </w:rPr>
        <w:t>PIRKIMO OBJEKTAS</w:t>
      </w:r>
    </w:p>
    <w:p w14:paraId="510BA494" w14:textId="4D1A344F" w:rsidR="007004A2" w:rsidRPr="001E4D0E" w:rsidRDefault="007004A2" w:rsidP="005E5186">
      <w:pPr>
        <w:pStyle w:val="Antrat2"/>
        <w:numPr>
          <w:ilvl w:val="1"/>
          <w:numId w:val="2"/>
        </w:numPr>
        <w:spacing w:before="0" w:line="240" w:lineRule="auto"/>
        <w:ind w:left="0" w:firstLine="567"/>
        <w:jc w:val="both"/>
        <w:rPr>
          <w:rFonts w:ascii="Arial" w:eastAsia="Arial" w:hAnsi="Arial" w:cs="Arial"/>
          <w:color w:val="auto"/>
          <w:sz w:val="20"/>
          <w:szCs w:val="20"/>
          <w:lang w:val="lt-LT"/>
        </w:rPr>
      </w:pPr>
      <w:r w:rsidRPr="001E4D0E">
        <w:rPr>
          <w:rFonts w:ascii="Arial" w:eastAsia="Arial" w:hAnsi="Arial" w:cs="Arial"/>
          <w:color w:val="auto"/>
          <w:sz w:val="20"/>
          <w:szCs w:val="20"/>
          <w:lang w:val="lt-LT"/>
        </w:rPr>
        <w:t>Asmeninės apsaugos priemonės</w:t>
      </w:r>
      <w:r w:rsidR="00871871" w:rsidRPr="001E4D0E">
        <w:rPr>
          <w:rFonts w:ascii="Arial" w:eastAsia="Arial" w:hAnsi="Arial" w:cs="Arial"/>
          <w:color w:val="auto"/>
          <w:sz w:val="20"/>
          <w:szCs w:val="20"/>
          <w:lang w:val="lt-LT"/>
        </w:rPr>
        <w:t xml:space="preserve"> kūno apsaugai</w:t>
      </w:r>
      <w:r w:rsidRPr="001E4D0E">
        <w:rPr>
          <w:rFonts w:ascii="Arial" w:eastAsia="Arial" w:hAnsi="Arial" w:cs="Arial"/>
          <w:color w:val="auto"/>
          <w:sz w:val="20"/>
          <w:szCs w:val="20"/>
          <w:lang w:val="lt-LT"/>
        </w:rPr>
        <w:t xml:space="preserve"> (toliau – Prekės), BVPŽ kodas: </w:t>
      </w:r>
      <w:bookmarkStart w:id="2" w:name="_Hlk187843005"/>
      <w:r w:rsidRPr="001E4D0E">
        <w:rPr>
          <w:rFonts w:ascii="Arial" w:eastAsia="Arial" w:hAnsi="Arial" w:cs="Arial"/>
          <w:color w:val="auto"/>
          <w:sz w:val="20"/>
          <w:szCs w:val="20"/>
          <w:lang w:val="lt-LT"/>
        </w:rPr>
        <w:t xml:space="preserve">18100000-0 </w:t>
      </w:r>
      <w:bookmarkEnd w:id="2"/>
      <w:r w:rsidRPr="001E4D0E">
        <w:rPr>
          <w:rFonts w:ascii="Arial" w:eastAsia="Arial" w:hAnsi="Arial" w:cs="Arial"/>
          <w:color w:val="auto"/>
          <w:sz w:val="20"/>
          <w:szCs w:val="20"/>
          <w:lang w:val="lt-LT"/>
        </w:rPr>
        <w:t>– Profesiniai drabužiai, specialūs darbo drabužiai ir jų priedai.</w:t>
      </w:r>
    </w:p>
    <w:p w14:paraId="46B5B382" w14:textId="46ACE558" w:rsidR="007004A2" w:rsidRPr="001E4D0E" w:rsidRDefault="007004A2" w:rsidP="005E5186">
      <w:pPr>
        <w:pStyle w:val="Antrat2"/>
        <w:numPr>
          <w:ilvl w:val="1"/>
          <w:numId w:val="2"/>
        </w:numPr>
        <w:spacing w:before="0" w:line="240" w:lineRule="auto"/>
        <w:ind w:left="0" w:firstLine="567"/>
        <w:jc w:val="both"/>
        <w:rPr>
          <w:rFonts w:ascii="Arial" w:eastAsia="Arial" w:hAnsi="Arial" w:cs="Arial"/>
          <w:color w:val="auto"/>
          <w:sz w:val="20"/>
          <w:szCs w:val="20"/>
          <w:lang w:val="lt-LT"/>
        </w:rPr>
      </w:pPr>
      <w:r w:rsidRPr="001E4D0E">
        <w:rPr>
          <w:rFonts w:ascii="Arial" w:eastAsia="Arial" w:hAnsi="Arial" w:cs="Arial"/>
          <w:color w:val="auto"/>
          <w:sz w:val="20"/>
          <w:szCs w:val="20"/>
          <w:lang w:val="lt-LT"/>
        </w:rPr>
        <w:t xml:space="preserve">Pirkimo objektas skaidomas į </w:t>
      </w:r>
      <w:r w:rsidR="00A00819" w:rsidRPr="001E4D0E">
        <w:rPr>
          <w:rFonts w:ascii="Arial" w:eastAsia="Arial" w:hAnsi="Arial" w:cs="Arial"/>
          <w:color w:val="auto"/>
          <w:sz w:val="20"/>
          <w:szCs w:val="20"/>
          <w:lang w:val="lt-LT"/>
        </w:rPr>
        <w:t>4</w:t>
      </w:r>
      <w:r w:rsidRPr="001E4D0E">
        <w:rPr>
          <w:rFonts w:ascii="Arial" w:eastAsia="Arial" w:hAnsi="Arial" w:cs="Arial"/>
          <w:color w:val="auto"/>
          <w:sz w:val="20"/>
          <w:szCs w:val="20"/>
          <w:lang w:val="lt-LT"/>
        </w:rPr>
        <w:t xml:space="preserve"> (</w:t>
      </w:r>
      <w:r w:rsidR="00A00819" w:rsidRPr="001E4D0E">
        <w:rPr>
          <w:rFonts w:ascii="Arial" w:eastAsia="Arial" w:hAnsi="Arial" w:cs="Arial"/>
          <w:color w:val="auto"/>
          <w:sz w:val="20"/>
          <w:szCs w:val="20"/>
          <w:lang w:val="lt-LT"/>
        </w:rPr>
        <w:t>keturias</w:t>
      </w:r>
      <w:r w:rsidRPr="001E4D0E">
        <w:rPr>
          <w:rFonts w:ascii="Arial" w:eastAsia="Arial" w:hAnsi="Arial" w:cs="Arial"/>
          <w:color w:val="auto"/>
          <w:sz w:val="20"/>
          <w:szCs w:val="20"/>
          <w:lang w:val="lt-LT"/>
        </w:rPr>
        <w:t xml:space="preserve">) pirkimo </w:t>
      </w:r>
      <w:r w:rsidR="00632778" w:rsidRPr="001E4D0E">
        <w:rPr>
          <w:rFonts w:ascii="Arial" w:eastAsia="Arial" w:hAnsi="Arial" w:cs="Arial"/>
          <w:color w:val="auto"/>
          <w:sz w:val="20"/>
          <w:szCs w:val="20"/>
          <w:lang w:val="lt-LT"/>
        </w:rPr>
        <w:t xml:space="preserve">objekto </w:t>
      </w:r>
      <w:r w:rsidRPr="001E4D0E">
        <w:rPr>
          <w:rFonts w:ascii="Arial" w:eastAsia="Arial" w:hAnsi="Arial" w:cs="Arial"/>
          <w:color w:val="auto"/>
          <w:sz w:val="20"/>
          <w:szCs w:val="20"/>
          <w:lang w:val="lt-LT"/>
        </w:rPr>
        <w:t>dalis</w:t>
      </w:r>
      <w:bookmarkStart w:id="3" w:name="_Hlk131619621"/>
      <w:bookmarkStart w:id="4" w:name="_Hlk131418325"/>
      <w:r w:rsidR="00632778" w:rsidRPr="001E4D0E">
        <w:rPr>
          <w:rFonts w:ascii="Arial" w:eastAsia="Arial" w:hAnsi="Arial" w:cs="Arial"/>
          <w:color w:val="auto"/>
          <w:sz w:val="20"/>
          <w:szCs w:val="20"/>
          <w:lang w:val="lt-LT"/>
        </w:rPr>
        <w:t xml:space="preserve"> (toliau - </w:t>
      </w:r>
      <w:proofErr w:type="spellStart"/>
      <w:r w:rsidR="00632778" w:rsidRPr="001E4D0E">
        <w:rPr>
          <w:rFonts w:ascii="Arial" w:eastAsia="Arial" w:hAnsi="Arial" w:cs="Arial"/>
          <w:color w:val="auto"/>
          <w:sz w:val="20"/>
          <w:szCs w:val="20"/>
          <w:lang w:val="lt-LT"/>
        </w:rPr>
        <w:t>p.o.d</w:t>
      </w:r>
      <w:proofErr w:type="spellEnd"/>
      <w:r w:rsidR="00632778" w:rsidRPr="001E4D0E">
        <w:rPr>
          <w:rFonts w:ascii="Arial" w:eastAsia="Arial" w:hAnsi="Arial" w:cs="Arial"/>
          <w:color w:val="auto"/>
          <w:sz w:val="20"/>
          <w:szCs w:val="20"/>
          <w:lang w:val="lt-LT"/>
        </w:rPr>
        <w:t>.)</w:t>
      </w:r>
      <w:r w:rsidRPr="001E4D0E">
        <w:rPr>
          <w:rFonts w:ascii="Arial" w:eastAsia="Arial" w:hAnsi="Arial" w:cs="Arial"/>
          <w:color w:val="auto"/>
          <w:sz w:val="20"/>
          <w:szCs w:val="20"/>
          <w:lang w:val="lt-LT"/>
        </w:rPr>
        <w:t>:</w:t>
      </w:r>
    </w:p>
    <w:p w14:paraId="43B451BA" w14:textId="40F0495D" w:rsidR="007004A2" w:rsidRPr="001E4D0E" w:rsidRDefault="00632778" w:rsidP="005E5186">
      <w:pPr>
        <w:pStyle w:val="Antrat2"/>
        <w:spacing w:before="0" w:line="240" w:lineRule="auto"/>
        <w:ind w:firstLine="567"/>
        <w:jc w:val="both"/>
        <w:rPr>
          <w:rFonts w:ascii="Arial" w:eastAsia="Arial" w:hAnsi="Arial" w:cs="Arial"/>
          <w:color w:val="auto"/>
          <w:sz w:val="20"/>
          <w:szCs w:val="20"/>
          <w:lang w:val="lt-LT"/>
        </w:rPr>
      </w:pPr>
      <w:bookmarkStart w:id="5" w:name="_Hlk190156320"/>
      <w:r w:rsidRPr="001E4D0E">
        <w:rPr>
          <w:rFonts w:ascii="Arial" w:eastAsia="Arial" w:hAnsi="Arial" w:cs="Arial"/>
          <w:color w:val="auto"/>
          <w:sz w:val="20"/>
          <w:szCs w:val="20"/>
          <w:lang w:val="lt-LT"/>
        </w:rPr>
        <w:t xml:space="preserve">1 </w:t>
      </w:r>
      <w:proofErr w:type="spellStart"/>
      <w:r w:rsidRPr="001E4D0E">
        <w:rPr>
          <w:rFonts w:ascii="Arial" w:eastAsia="Arial" w:hAnsi="Arial" w:cs="Arial"/>
          <w:color w:val="auto"/>
          <w:sz w:val="20"/>
          <w:szCs w:val="20"/>
          <w:lang w:val="lt-LT"/>
        </w:rPr>
        <w:t>p.o.d</w:t>
      </w:r>
      <w:proofErr w:type="spellEnd"/>
      <w:r w:rsidRPr="001E4D0E">
        <w:rPr>
          <w:rFonts w:ascii="Arial" w:eastAsia="Arial" w:hAnsi="Arial" w:cs="Arial"/>
          <w:color w:val="auto"/>
          <w:sz w:val="20"/>
          <w:szCs w:val="20"/>
          <w:lang w:val="lt-LT"/>
        </w:rPr>
        <w:t>.</w:t>
      </w:r>
      <w:r w:rsidR="007004A2" w:rsidRPr="001E4D0E">
        <w:rPr>
          <w:rFonts w:ascii="Arial" w:eastAsia="Arial" w:hAnsi="Arial" w:cs="Arial"/>
          <w:color w:val="auto"/>
          <w:sz w:val="20"/>
          <w:szCs w:val="20"/>
          <w:lang w:val="lt-LT"/>
        </w:rPr>
        <w:t xml:space="preserve"> </w:t>
      </w:r>
      <w:r w:rsidR="00E30D5B" w:rsidRPr="001E4D0E">
        <w:rPr>
          <w:rFonts w:ascii="Arial" w:eastAsia="Arial" w:hAnsi="Arial" w:cs="Arial"/>
          <w:color w:val="auto"/>
          <w:sz w:val="20"/>
          <w:szCs w:val="20"/>
          <w:lang w:val="lt-LT"/>
        </w:rPr>
        <w:t xml:space="preserve">Darbo </w:t>
      </w:r>
      <w:r w:rsidR="00EB55AF" w:rsidRPr="001E4D0E">
        <w:rPr>
          <w:rFonts w:ascii="Arial" w:eastAsia="Arial" w:hAnsi="Arial" w:cs="Arial"/>
          <w:color w:val="auto"/>
          <w:sz w:val="20"/>
          <w:szCs w:val="20"/>
          <w:lang w:val="lt-LT"/>
        </w:rPr>
        <w:t>drabužiai</w:t>
      </w:r>
      <w:r w:rsidR="00E30D5B" w:rsidRPr="001E4D0E">
        <w:rPr>
          <w:rFonts w:ascii="Arial" w:eastAsia="Arial" w:hAnsi="Arial" w:cs="Arial"/>
          <w:color w:val="auto"/>
          <w:sz w:val="20"/>
          <w:szCs w:val="20"/>
          <w:lang w:val="lt-LT"/>
        </w:rPr>
        <w:t xml:space="preserve"> kūno apsaugai</w:t>
      </w:r>
      <w:r w:rsidR="007004A2" w:rsidRPr="001E4D0E">
        <w:rPr>
          <w:rFonts w:ascii="Arial" w:eastAsia="Arial" w:hAnsi="Arial" w:cs="Arial"/>
          <w:color w:val="auto"/>
          <w:sz w:val="20"/>
          <w:szCs w:val="20"/>
          <w:lang w:val="lt-LT"/>
        </w:rPr>
        <w:t>;</w:t>
      </w:r>
      <w:r w:rsidR="00A00819" w:rsidRPr="001E4D0E">
        <w:rPr>
          <w:rFonts w:ascii="Arial" w:eastAsia="Arial" w:hAnsi="Arial" w:cs="Arial"/>
          <w:color w:val="auto"/>
          <w:sz w:val="20"/>
          <w:szCs w:val="20"/>
          <w:lang w:val="lt-LT"/>
        </w:rPr>
        <w:t xml:space="preserve"> </w:t>
      </w:r>
    </w:p>
    <w:p w14:paraId="18B622D6" w14:textId="5D3B427C" w:rsidR="00A00819" w:rsidRPr="001E4D0E" w:rsidRDefault="00632778" w:rsidP="005E5186">
      <w:pPr>
        <w:ind w:firstLine="567"/>
        <w:rPr>
          <w:rFonts w:ascii="Arial" w:eastAsia="Arial" w:hAnsi="Arial" w:cs="Arial"/>
          <w:sz w:val="20"/>
          <w:szCs w:val="20"/>
          <w:lang w:eastAsia="en-GB"/>
        </w:rPr>
      </w:pPr>
      <w:r w:rsidRPr="001E4D0E">
        <w:rPr>
          <w:rFonts w:ascii="Arial" w:eastAsia="Arial" w:hAnsi="Arial" w:cs="Arial"/>
          <w:sz w:val="20"/>
          <w:szCs w:val="20"/>
          <w:lang w:eastAsia="en-GB"/>
        </w:rPr>
        <w:t xml:space="preserve">2 </w:t>
      </w:r>
      <w:proofErr w:type="spellStart"/>
      <w:r w:rsidRPr="001E4D0E">
        <w:rPr>
          <w:rFonts w:ascii="Arial" w:eastAsia="Arial" w:hAnsi="Arial" w:cs="Arial"/>
          <w:sz w:val="20"/>
          <w:szCs w:val="20"/>
          <w:lang w:eastAsia="en-GB"/>
        </w:rPr>
        <w:t>p.o.d</w:t>
      </w:r>
      <w:proofErr w:type="spellEnd"/>
      <w:r w:rsidRPr="001E4D0E">
        <w:rPr>
          <w:rFonts w:ascii="Arial" w:eastAsia="Arial" w:hAnsi="Arial" w:cs="Arial"/>
          <w:sz w:val="20"/>
          <w:szCs w:val="20"/>
          <w:lang w:eastAsia="en-GB"/>
        </w:rPr>
        <w:t>.</w:t>
      </w:r>
      <w:r w:rsidR="00A00819" w:rsidRPr="001E4D0E">
        <w:rPr>
          <w:rFonts w:ascii="Arial" w:eastAsia="Arial" w:hAnsi="Arial" w:cs="Arial"/>
          <w:sz w:val="20"/>
          <w:szCs w:val="20"/>
          <w:lang w:eastAsia="en-GB"/>
        </w:rPr>
        <w:t xml:space="preserve"> </w:t>
      </w:r>
      <w:r w:rsidR="00F15F6F" w:rsidRPr="001E4D0E">
        <w:rPr>
          <w:rFonts w:ascii="Arial" w:eastAsia="Arial" w:hAnsi="Arial" w:cs="Arial"/>
          <w:sz w:val="20"/>
          <w:szCs w:val="20"/>
          <w:lang w:eastAsia="en-GB"/>
        </w:rPr>
        <w:t>Gerai matom</w:t>
      </w:r>
      <w:r w:rsidR="00EB55AF" w:rsidRPr="001E4D0E">
        <w:rPr>
          <w:rFonts w:ascii="Arial" w:eastAsia="Arial" w:hAnsi="Arial" w:cs="Arial"/>
          <w:sz w:val="20"/>
          <w:szCs w:val="20"/>
          <w:lang w:eastAsia="en-GB"/>
        </w:rPr>
        <w:t>i</w:t>
      </w:r>
      <w:r w:rsidR="00F15F6F" w:rsidRPr="001E4D0E">
        <w:rPr>
          <w:rFonts w:ascii="Arial" w:eastAsia="Arial" w:hAnsi="Arial" w:cs="Arial"/>
          <w:sz w:val="20"/>
          <w:szCs w:val="20"/>
          <w:lang w:eastAsia="en-GB"/>
        </w:rPr>
        <w:t xml:space="preserve"> darbo </w:t>
      </w:r>
      <w:r w:rsidR="00EB55AF" w:rsidRPr="001E4D0E">
        <w:rPr>
          <w:rFonts w:ascii="Arial" w:eastAsia="Arial" w:hAnsi="Arial" w:cs="Arial"/>
          <w:sz w:val="20"/>
          <w:szCs w:val="20"/>
          <w:lang w:eastAsia="en-GB"/>
        </w:rPr>
        <w:t>drabužiai</w:t>
      </w:r>
      <w:r w:rsidR="00F15F6F" w:rsidRPr="001E4D0E">
        <w:rPr>
          <w:rFonts w:ascii="Arial" w:eastAsia="Arial" w:hAnsi="Arial" w:cs="Arial"/>
          <w:sz w:val="20"/>
          <w:szCs w:val="20"/>
          <w:lang w:eastAsia="en-GB"/>
        </w:rPr>
        <w:t>;</w:t>
      </w:r>
    </w:p>
    <w:p w14:paraId="77B01BB1" w14:textId="693AF8F4" w:rsidR="007004A2" w:rsidRPr="001E4D0E" w:rsidRDefault="00632778" w:rsidP="005E5186">
      <w:pPr>
        <w:ind w:firstLine="567"/>
        <w:rPr>
          <w:rFonts w:ascii="Arial" w:eastAsia="Arial" w:hAnsi="Arial" w:cs="Arial"/>
          <w:sz w:val="20"/>
          <w:szCs w:val="20"/>
          <w:lang w:eastAsia="en-GB"/>
        </w:rPr>
      </w:pPr>
      <w:r w:rsidRPr="001E4D0E">
        <w:rPr>
          <w:rFonts w:ascii="Arial" w:eastAsia="Arial" w:hAnsi="Arial" w:cs="Arial"/>
          <w:sz w:val="20"/>
          <w:szCs w:val="20"/>
          <w:lang w:eastAsia="en-GB"/>
        </w:rPr>
        <w:t xml:space="preserve">3 </w:t>
      </w:r>
      <w:proofErr w:type="spellStart"/>
      <w:r w:rsidRPr="001E4D0E">
        <w:rPr>
          <w:rFonts w:ascii="Arial" w:eastAsia="Arial" w:hAnsi="Arial" w:cs="Arial"/>
          <w:sz w:val="20"/>
          <w:szCs w:val="20"/>
          <w:lang w:eastAsia="en-GB"/>
        </w:rPr>
        <w:t>p.o.d</w:t>
      </w:r>
      <w:proofErr w:type="spellEnd"/>
      <w:r w:rsidRPr="001E4D0E">
        <w:rPr>
          <w:rFonts w:ascii="Arial" w:eastAsia="Arial" w:hAnsi="Arial" w:cs="Arial"/>
          <w:sz w:val="20"/>
          <w:szCs w:val="20"/>
          <w:lang w:eastAsia="en-GB"/>
        </w:rPr>
        <w:t>.</w:t>
      </w:r>
      <w:r w:rsidR="007004A2" w:rsidRPr="001E4D0E">
        <w:rPr>
          <w:rFonts w:ascii="Arial" w:eastAsia="Arial" w:hAnsi="Arial" w:cs="Arial"/>
          <w:sz w:val="20"/>
          <w:szCs w:val="20"/>
          <w:lang w:eastAsia="en-GB"/>
        </w:rPr>
        <w:t xml:space="preserve"> Asmeninės apsaugos priemonės kūno apsaugai</w:t>
      </w:r>
      <w:r w:rsidR="00F5717C" w:rsidRPr="001E4D0E">
        <w:rPr>
          <w:rFonts w:ascii="Arial" w:eastAsia="Arial" w:hAnsi="Arial" w:cs="Arial"/>
          <w:sz w:val="20"/>
          <w:szCs w:val="20"/>
          <w:lang w:eastAsia="en-GB"/>
        </w:rPr>
        <w:t>;</w:t>
      </w:r>
    </w:p>
    <w:p w14:paraId="01453241" w14:textId="7B0AE848" w:rsidR="00F15F6F" w:rsidRPr="001E4D0E" w:rsidRDefault="00632778" w:rsidP="005E5186">
      <w:pPr>
        <w:ind w:firstLine="567"/>
        <w:rPr>
          <w:rFonts w:ascii="Arial" w:eastAsia="Arial" w:hAnsi="Arial" w:cs="Arial"/>
          <w:sz w:val="20"/>
          <w:szCs w:val="20"/>
          <w:lang w:eastAsia="en-GB"/>
        </w:rPr>
      </w:pPr>
      <w:r w:rsidRPr="001E4D0E">
        <w:rPr>
          <w:rFonts w:ascii="Arial" w:eastAsia="Arial" w:hAnsi="Arial" w:cs="Arial"/>
          <w:sz w:val="20"/>
          <w:szCs w:val="20"/>
          <w:lang w:eastAsia="en-GB"/>
        </w:rPr>
        <w:t xml:space="preserve">4 </w:t>
      </w:r>
      <w:proofErr w:type="spellStart"/>
      <w:r w:rsidRPr="001E4D0E">
        <w:rPr>
          <w:rFonts w:ascii="Arial" w:eastAsia="Arial" w:hAnsi="Arial" w:cs="Arial"/>
          <w:sz w:val="20"/>
          <w:szCs w:val="20"/>
          <w:lang w:eastAsia="en-GB"/>
        </w:rPr>
        <w:t>p.o.d</w:t>
      </w:r>
      <w:proofErr w:type="spellEnd"/>
      <w:r w:rsidRPr="001E4D0E">
        <w:rPr>
          <w:rFonts w:ascii="Arial" w:eastAsia="Arial" w:hAnsi="Arial" w:cs="Arial"/>
          <w:sz w:val="20"/>
          <w:szCs w:val="20"/>
          <w:lang w:eastAsia="en-GB"/>
        </w:rPr>
        <w:t>.</w:t>
      </w:r>
      <w:r w:rsidR="00BB3887" w:rsidRPr="001E4D0E">
        <w:rPr>
          <w:rFonts w:ascii="Arial" w:eastAsia="Arial" w:hAnsi="Arial" w:cs="Arial"/>
          <w:sz w:val="20"/>
          <w:szCs w:val="20"/>
          <w:lang w:eastAsia="en-GB"/>
        </w:rPr>
        <w:t xml:space="preserve"> Asmeninės </w:t>
      </w:r>
      <w:r w:rsidR="00D33BE0" w:rsidRPr="001E4D0E">
        <w:rPr>
          <w:rFonts w:ascii="Arial" w:eastAsia="Arial" w:hAnsi="Arial" w:cs="Arial"/>
          <w:sz w:val="20"/>
          <w:szCs w:val="20"/>
          <w:lang w:eastAsia="en-GB"/>
        </w:rPr>
        <w:t>apsaugos priemonės nuo lietaus.</w:t>
      </w:r>
    </w:p>
    <w:bookmarkEnd w:id="5"/>
    <w:p w14:paraId="3A234E50" w14:textId="3D259310" w:rsidR="007004A2" w:rsidRPr="001E4D0E" w:rsidRDefault="007004A2" w:rsidP="005E5186">
      <w:pPr>
        <w:pStyle w:val="Antrat2"/>
        <w:numPr>
          <w:ilvl w:val="1"/>
          <w:numId w:val="2"/>
        </w:numPr>
        <w:spacing w:before="0" w:line="240" w:lineRule="auto"/>
        <w:ind w:left="0" w:firstLine="567"/>
        <w:jc w:val="both"/>
        <w:rPr>
          <w:rFonts w:ascii="Arial" w:eastAsia="Arial" w:hAnsi="Arial" w:cs="Arial"/>
          <w:color w:val="auto"/>
          <w:sz w:val="20"/>
          <w:szCs w:val="20"/>
          <w:lang w:val="lt-LT"/>
        </w:rPr>
      </w:pPr>
      <w:r w:rsidRPr="001E4D0E">
        <w:rPr>
          <w:rFonts w:ascii="Arial" w:eastAsia="Arial" w:hAnsi="Arial" w:cs="Arial"/>
          <w:color w:val="auto"/>
          <w:sz w:val="20"/>
          <w:szCs w:val="20"/>
          <w:lang w:val="lt-LT"/>
        </w:rPr>
        <w:t xml:space="preserve">Tiekėjas, teikdamas pasiūlymą, turi nurodyti visos nomenklatūros 1 (vieno) vieneto kainą ir bendrą viso pasiūlymo kainą. Pasiūlyme nurodytos kainos bus naudojamos </w:t>
      </w:r>
      <w:r w:rsidR="0096307D" w:rsidRPr="001E4D0E">
        <w:rPr>
          <w:rFonts w:ascii="Arial" w:eastAsia="Arial" w:hAnsi="Arial" w:cs="Arial"/>
          <w:color w:val="auto"/>
          <w:sz w:val="20"/>
          <w:szCs w:val="20"/>
          <w:lang w:val="lt-LT"/>
        </w:rPr>
        <w:t xml:space="preserve">Tiekėjų </w:t>
      </w:r>
      <w:r w:rsidRPr="001E4D0E">
        <w:rPr>
          <w:rFonts w:ascii="Arial" w:eastAsia="Arial" w:hAnsi="Arial" w:cs="Arial"/>
          <w:color w:val="auto"/>
          <w:sz w:val="20"/>
          <w:szCs w:val="20"/>
          <w:lang w:val="lt-LT"/>
        </w:rPr>
        <w:t xml:space="preserve">pasiūlymams palyginti ir laimėtojui nustatyti. Perkančioji organizacija neįsipareigoja nupirkti viso 1 lentelėje nurodyto </w:t>
      </w:r>
      <w:r w:rsidR="002A7B12" w:rsidRPr="001E4D0E">
        <w:rPr>
          <w:rFonts w:ascii="Arial" w:eastAsia="Arial" w:hAnsi="Arial" w:cs="Arial"/>
          <w:color w:val="auto"/>
          <w:sz w:val="20"/>
          <w:szCs w:val="20"/>
          <w:lang w:val="lt-LT"/>
        </w:rPr>
        <w:t xml:space="preserve">prekių </w:t>
      </w:r>
      <w:r w:rsidRPr="001E4D0E">
        <w:rPr>
          <w:rFonts w:ascii="Arial" w:eastAsia="Arial" w:hAnsi="Arial" w:cs="Arial"/>
          <w:color w:val="auto"/>
          <w:sz w:val="20"/>
          <w:szCs w:val="20"/>
          <w:lang w:val="lt-LT"/>
        </w:rPr>
        <w:t>kiekio. Prekės bus perkamos pagal poreikį 36 (trisdešimt šeši</w:t>
      </w:r>
      <w:r w:rsidR="00632778" w:rsidRPr="001E4D0E">
        <w:rPr>
          <w:rFonts w:ascii="Arial" w:eastAsia="Arial" w:hAnsi="Arial" w:cs="Arial"/>
          <w:color w:val="auto"/>
          <w:sz w:val="20"/>
          <w:szCs w:val="20"/>
          <w:lang w:val="lt-LT"/>
        </w:rPr>
        <w:t>ų</w:t>
      </w:r>
      <w:r w:rsidRPr="001E4D0E">
        <w:rPr>
          <w:rFonts w:ascii="Arial" w:eastAsia="Arial" w:hAnsi="Arial" w:cs="Arial"/>
          <w:color w:val="auto"/>
          <w:sz w:val="20"/>
          <w:szCs w:val="20"/>
          <w:lang w:val="lt-LT"/>
        </w:rPr>
        <w:t xml:space="preserve">) mėnesių laikotarpiu. </w:t>
      </w:r>
    </w:p>
    <w:bookmarkEnd w:id="3"/>
    <w:bookmarkEnd w:id="4"/>
    <w:p w14:paraId="77801406" w14:textId="77777777" w:rsidR="007004A2" w:rsidRPr="001E4D0E" w:rsidRDefault="007004A2" w:rsidP="005E5186">
      <w:pPr>
        <w:pStyle w:val="Sraopastraipa"/>
        <w:numPr>
          <w:ilvl w:val="1"/>
          <w:numId w:val="2"/>
        </w:numPr>
        <w:spacing w:after="0" w:line="240" w:lineRule="auto"/>
        <w:ind w:left="0" w:firstLine="567"/>
        <w:jc w:val="both"/>
        <w:rPr>
          <w:rFonts w:ascii="Arial" w:hAnsi="Arial" w:cs="Arial"/>
          <w:sz w:val="20"/>
          <w:szCs w:val="20"/>
          <w:lang w:val="lt-LT"/>
        </w:rPr>
      </w:pPr>
      <w:r w:rsidRPr="001E4D0E">
        <w:rPr>
          <w:rFonts w:ascii="Arial" w:eastAsia="Arial" w:hAnsi="Arial" w:cs="Arial"/>
          <w:bCs/>
          <w:sz w:val="20"/>
          <w:szCs w:val="20"/>
          <w:lang w:val="lt-LT"/>
        </w:rPr>
        <w:t>Pirkimo objekto apimtys:</w:t>
      </w:r>
    </w:p>
    <w:p w14:paraId="078D1688" w14:textId="77777777" w:rsidR="007004A2" w:rsidRPr="001E4D0E" w:rsidRDefault="007004A2" w:rsidP="007004A2">
      <w:pPr>
        <w:pStyle w:val="Sraopastraipa"/>
        <w:spacing w:after="0" w:line="240" w:lineRule="auto"/>
        <w:ind w:left="567"/>
        <w:jc w:val="right"/>
        <w:rPr>
          <w:rFonts w:ascii="Arial" w:hAnsi="Arial" w:cs="Arial"/>
          <w:sz w:val="20"/>
          <w:szCs w:val="20"/>
          <w:lang w:val="lt-LT"/>
        </w:rPr>
      </w:pPr>
      <w:r w:rsidRPr="001E4D0E">
        <w:rPr>
          <w:rFonts w:ascii="Arial" w:hAnsi="Arial" w:cs="Arial"/>
          <w:bCs/>
          <w:sz w:val="20"/>
          <w:szCs w:val="20"/>
          <w:lang w:val="lt-LT"/>
        </w:rPr>
        <w:t>1 lentelė.</w:t>
      </w:r>
    </w:p>
    <w:tbl>
      <w:tblPr>
        <w:tblStyle w:val="Lentelstinklelis"/>
        <w:tblW w:w="0" w:type="auto"/>
        <w:jc w:val="center"/>
        <w:tblLook w:val="04A0" w:firstRow="1" w:lastRow="0" w:firstColumn="1" w:lastColumn="0" w:noHBand="0" w:noVBand="1"/>
      </w:tblPr>
      <w:tblGrid>
        <w:gridCol w:w="2263"/>
        <w:gridCol w:w="4575"/>
        <w:gridCol w:w="1525"/>
        <w:gridCol w:w="1265"/>
      </w:tblGrid>
      <w:tr w:rsidR="007004A2" w:rsidRPr="001E4D0E" w14:paraId="522E9643" w14:textId="77777777" w:rsidTr="00593A9C">
        <w:trPr>
          <w:trHeight w:val="265"/>
          <w:jc w:val="center"/>
        </w:trPr>
        <w:tc>
          <w:tcPr>
            <w:tcW w:w="2263" w:type="dxa"/>
            <w:shd w:val="clear" w:color="auto" w:fill="E2EFD9" w:themeFill="accent6" w:themeFillTint="33"/>
            <w:vAlign w:val="center"/>
          </w:tcPr>
          <w:p w14:paraId="4AA605B2" w14:textId="77777777" w:rsidR="007004A2" w:rsidRPr="001E4D0E" w:rsidRDefault="007004A2" w:rsidP="00632778">
            <w:pPr>
              <w:pStyle w:val="Sraopastraipa"/>
              <w:tabs>
                <w:tab w:val="left" w:pos="426"/>
                <w:tab w:val="left" w:pos="1418"/>
              </w:tabs>
              <w:spacing w:after="0" w:line="276" w:lineRule="auto"/>
              <w:ind w:left="0"/>
              <w:jc w:val="center"/>
              <w:rPr>
                <w:rFonts w:ascii="Arial" w:hAnsi="Arial" w:cs="Arial"/>
                <w:sz w:val="20"/>
                <w:szCs w:val="20"/>
                <w:lang w:val="lt-LT"/>
              </w:rPr>
            </w:pPr>
            <w:r w:rsidRPr="001E4D0E">
              <w:rPr>
                <w:rFonts w:ascii="Arial" w:hAnsi="Arial" w:cs="Arial"/>
                <w:b/>
                <w:bCs/>
                <w:sz w:val="20"/>
                <w:szCs w:val="20"/>
                <w:lang w:val="lt-LT"/>
              </w:rPr>
              <w:t>Pirkimo objektas</w:t>
            </w:r>
          </w:p>
        </w:tc>
        <w:tc>
          <w:tcPr>
            <w:tcW w:w="4575" w:type="dxa"/>
            <w:shd w:val="clear" w:color="auto" w:fill="E2EFD9" w:themeFill="accent6" w:themeFillTint="33"/>
            <w:vAlign w:val="center"/>
          </w:tcPr>
          <w:p w14:paraId="5E355089" w14:textId="77777777" w:rsidR="007004A2" w:rsidRPr="001E4D0E" w:rsidRDefault="007004A2" w:rsidP="00632778">
            <w:pPr>
              <w:pStyle w:val="Sraopastraipa"/>
              <w:tabs>
                <w:tab w:val="left" w:pos="426"/>
                <w:tab w:val="left" w:pos="1418"/>
              </w:tabs>
              <w:spacing w:after="0" w:line="276" w:lineRule="auto"/>
              <w:ind w:left="0"/>
              <w:jc w:val="center"/>
              <w:rPr>
                <w:rFonts w:ascii="Arial" w:hAnsi="Arial" w:cs="Arial"/>
                <w:b/>
                <w:bCs/>
                <w:sz w:val="20"/>
                <w:szCs w:val="20"/>
                <w:lang w:val="lt-LT"/>
              </w:rPr>
            </w:pPr>
            <w:r w:rsidRPr="001E4D0E">
              <w:rPr>
                <w:rFonts w:ascii="Arial" w:hAnsi="Arial" w:cs="Arial"/>
                <w:b/>
                <w:bCs/>
                <w:sz w:val="20"/>
                <w:szCs w:val="20"/>
                <w:lang w:val="lt-LT"/>
              </w:rPr>
              <w:t>Pavadinimas</w:t>
            </w:r>
          </w:p>
        </w:tc>
        <w:tc>
          <w:tcPr>
            <w:tcW w:w="0" w:type="auto"/>
            <w:shd w:val="clear" w:color="auto" w:fill="E2EFD9" w:themeFill="accent6" w:themeFillTint="33"/>
            <w:vAlign w:val="center"/>
          </w:tcPr>
          <w:p w14:paraId="3E5F6D90" w14:textId="77777777" w:rsidR="007004A2" w:rsidRPr="001E4D0E" w:rsidRDefault="007004A2" w:rsidP="00632778">
            <w:pPr>
              <w:pStyle w:val="Sraopastraipa"/>
              <w:tabs>
                <w:tab w:val="left" w:pos="426"/>
                <w:tab w:val="left" w:pos="1418"/>
              </w:tabs>
              <w:spacing w:after="0" w:line="276" w:lineRule="auto"/>
              <w:ind w:left="0"/>
              <w:jc w:val="center"/>
              <w:rPr>
                <w:rFonts w:ascii="Arial" w:hAnsi="Arial" w:cs="Arial"/>
                <w:b/>
                <w:bCs/>
                <w:sz w:val="20"/>
                <w:szCs w:val="20"/>
                <w:lang w:val="lt-LT"/>
              </w:rPr>
            </w:pPr>
            <w:r w:rsidRPr="001E4D0E">
              <w:rPr>
                <w:rFonts w:ascii="Arial" w:hAnsi="Arial" w:cs="Arial"/>
                <w:b/>
                <w:bCs/>
                <w:sz w:val="20"/>
                <w:szCs w:val="20"/>
                <w:lang w:val="lt-LT"/>
              </w:rPr>
              <w:t>Preliminarus kiekis 36 mėnesiams</w:t>
            </w:r>
          </w:p>
        </w:tc>
        <w:tc>
          <w:tcPr>
            <w:tcW w:w="1265" w:type="dxa"/>
            <w:shd w:val="clear" w:color="auto" w:fill="E2EFD9" w:themeFill="accent6" w:themeFillTint="33"/>
            <w:vAlign w:val="center"/>
          </w:tcPr>
          <w:p w14:paraId="6DFB0653" w14:textId="77777777" w:rsidR="007004A2" w:rsidRPr="001E4D0E" w:rsidRDefault="007004A2" w:rsidP="00632778">
            <w:pPr>
              <w:pStyle w:val="Sraopastraipa"/>
              <w:tabs>
                <w:tab w:val="left" w:pos="426"/>
                <w:tab w:val="left" w:pos="1418"/>
              </w:tabs>
              <w:spacing w:after="0" w:line="276" w:lineRule="auto"/>
              <w:ind w:left="0"/>
              <w:jc w:val="center"/>
              <w:rPr>
                <w:rFonts w:ascii="Arial" w:hAnsi="Arial" w:cs="Arial"/>
                <w:b/>
                <w:bCs/>
                <w:sz w:val="20"/>
                <w:szCs w:val="20"/>
                <w:lang w:val="lt-LT"/>
              </w:rPr>
            </w:pPr>
            <w:r w:rsidRPr="001E4D0E">
              <w:rPr>
                <w:rFonts w:ascii="Arial" w:hAnsi="Arial" w:cs="Arial"/>
                <w:b/>
                <w:bCs/>
                <w:sz w:val="20"/>
                <w:szCs w:val="20"/>
                <w:lang w:val="lt-LT"/>
              </w:rPr>
              <w:t>Matavimo vienetas</w:t>
            </w:r>
          </w:p>
        </w:tc>
      </w:tr>
      <w:tr w:rsidR="00CB1775" w:rsidRPr="001E4D0E" w14:paraId="672600B9" w14:textId="77777777" w:rsidTr="000461A1">
        <w:trPr>
          <w:jc w:val="center"/>
        </w:trPr>
        <w:tc>
          <w:tcPr>
            <w:tcW w:w="2263" w:type="dxa"/>
            <w:vMerge w:val="restart"/>
            <w:shd w:val="clear" w:color="auto" w:fill="E2EFD9" w:themeFill="accent6" w:themeFillTint="33"/>
            <w:vAlign w:val="center"/>
          </w:tcPr>
          <w:p w14:paraId="6D96CA7E" w14:textId="07EB6862" w:rsidR="00CB1775" w:rsidRPr="001E4D0E" w:rsidRDefault="00CB1775"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sz w:val="20"/>
                <w:szCs w:val="20"/>
                <w:lang w:val="lt-LT"/>
              </w:rPr>
              <w:t>Darbo drabužiai kūno apsaugai</w:t>
            </w:r>
            <w:r w:rsidR="00FB29CC" w:rsidRPr="001E4D0E">
              <w:rPr>
                <w:rFonts w:ascii="Arial" w:hAnsi="Arial" w:cs="Arial"/>
                <w:sz w:val="20"/>
                <w:szCs w:val="20"/>
                <w:lang w:val="lt-LT"/>
              </w:rPr>
              <w:t xml:space="preserve"> </w:t>
            </w:r>
          </w:p>
          <w:p w14:paraId="604768C5" w14:textId="1BD035D7" w:rsidR="00460CAD" w:rsidRPr="001E4D0E" w:rsidRDefault="00460CAD" w:rsidP="00BD72F0">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2E8B4501" w14:textId="77777777" w:rsidR="00CB1775" w:rsidRPr="001E4D0E" w:rsidRDefault="00CB1775" w:rsidP="00C13D30">
            <w:pPr>
              <w:pStyle w:val="Sraopastraipa"/>
              <w:numPr>
                <w:ilvl w:val="1"/>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Chalatas</w:t>
            </w:r>
          </w:p>
        </w:tc>
        <w:tc>
          <w:tcPr>
            <w:tcW w:w="0" w:type="auto"/>
            <w:tcBorders>
              <w:top w:val="single" w:sz="8" w:space="0" w:color="auto"/>
              <w:left w:val="single" w:sz="8" w:space="0" w:color="auto"/>
              <w:bottom w:val="single" w:sz="4" w:space="0" w:color="000000"/>
              <w:right w:val="single" w:sz="4" w:space="0" w:color="000000"/>
            </w:tcBorders>
            <w:shd w:val="clear" w:color="FFFFFF" w:fill="FFFFFF"/>
            <w:vAlign w:val="bottom"/>
          </w:tcPr>
          <w:p w14:paraId="2FE2FF5F" w14:textId="0F3D6385"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792</w:t>
            </w:r>
          </w:p>
        </w:tc>
        <w:tc>
          <w:tcPr>
            <w:tcW w:w="1265" w:type="dxa"/>
            <w:vAlign w:val="center"/>
          </w:tcPr>
          <w:p w14:paraId="326BA858"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CB1775" w:rsidRPr="001E4D0E" w14:paraId="7F4CDEF8" w14:textId="77777777" w:rsidTr="000461A1">
        <w:trPr>
          <w:jc w:val="center"/>
        </w:trPr>
        <w:tc>
          <w:tcPr>
            <w:tcW w:w="2263" w:type="dxa"/>
            <w:vMerge/>
            <w:shd w:val="clear" w:color="auto" w:fill="E2EFD9" w:themeFill="accent6" w:themeFillTint="33"/>
            <w:vAlign w:val="center"/>
          </w:tcPr>
          <w:p w14:paraId="37F6A15C" w14:textId="77777777" w:rsidR="00CB1775" w:rsidRPr="001E4D0E" w:rsidRDefault="00CB1775" w:rsidP="00CB1775">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0B990C55" w14:textId="77777777" w:rsidR="00CB1775" w:rsidRPr="001E4D0E" w:rsidRDefault="00CB1775" w:rsidP="00C13D30">
            <w:pPr>
              <w:pStyle w:val="Sraopastraipa"/>
              <w:numPr>
                <w:ilvl w:val="1"/>
                <w:numId w:val="4"/>
              </w:numPr>
              <w:tabs>
                <w:tab w:val="left" w:pos="152"/>
                <w:tab w:val="left" w:pos="410"/>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Kelnės darbininko (darbo kostiumo dalis medelyno)</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097ADE6B" w14:textId="745513FE"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550</w:t>
            </w:r>
          </w:p>
        </w:tc>
        <w:tc>
          <w:tcPr>
            <w:tcW w:w="1265" w:type="dxa"/>
            <w:vAlign w:val="center"/>
          </w:tcPr>
          <w:p w14:paraId="49B35190"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CB1775" w:rsidRPr="001E4D0E" w14:paraId="73A1209D" w14:textId="77777777" w:rsidTr="000461A1">
        <w:trPr>
          <w:jc w:val="center"/>
        </w:trPr>
        <w:tc>
          <w:tcPr>
            <w:tcW w:w="2263" w:type="dxa"/>
            <w:vMerge/>
            <w:shd w:val="clear" w:color="auto" w:fill="E2EFD9" w:themeFill="accent6" w:themeFillTint="33"/>
            <w:vAlign w:val="center"/>
          </w:tcPr>
          <w:p w14:paraId="4312D23F" w14:textId="77777777" w:rsidR="00CB1775" w:rsidRPr="001E4D0E" w:rsidRDefault="00CB1775" w:rsidP="00CB1775">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441881FE" w14:textId="77777777" w:rsidR="00CB1775" w:rsidRPr="001E4D0E" w:rsidRDefault="00CB1775" w:rsidP="00C13D30">
            <w:pPr>
              <w:pStyle w:val="Sraopastraipa"/>
              <w:numPr>
                <w:ilvl w:val="1"/>
                <w:numId w:val="4"/>
              </w:numPr>
              <w:tabs>
                <w:tab w:val="left" w:pos="152"/>
                <w:tab w:val="left" w:pos="410"/>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Švarkas darbininko (darbo kostiumo dalis medelyno)</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7B3FD592" w14:textId="62C241CB"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550</w:t>
            </w:r>
          </w:p>
        </w:tc>
        <w:tc>
          <w:tcPr>
            <w:tcW w:w="1265" w:type="dxa"/>
            <w:vAlign w:val="center"/>
          </w:tcPr>
          <w:p w14:paraId="5AF13C3F"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CB1775" w:rsidRPr="001E4D0E" w14:paraId="3DEDC5A0" w14:textId="77777777" w:rsidTr="000461A1">
        <w:trPr>
          <w:jc w:val="center"/>
        </w:trPr>
        <w:tc>
          <w:tcPr>
            <w:tcW w:w="2263" w:type="dxa"/>
            <w:vMerge/>
            <w:shd w:val="clear" w:color="auto" w:fill="E2EFD9" w:themeFill="accent6" w:themeFillTint="33"/>
            <w:vAlign w:val="center"/>
          </w:tcPr>
          <w:p w14:paraId="076D1E2D" w14:textId="77777777" w:rsidR="00CB1775" w:rsidRPr="001E4D0E" w:rsidRDefault="00CB1775" w:rsidP="00CB1775">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002B50A2" w14:textId="77777777" w:rsidR="00CB1775" w:rsidRPr="001E4D0E" w:rsidRDefault="00CB1775" w:rsidP="00C13D30">
            <w:pPr>
              <w:pStyle w:val="Sraopastraipa"/>
              <w:numPr>
                <w:ilvl w:val="1"/>
                <w:numId w:val="4"/>
              </w:numPr>
              <w:tabs>
                <w:tab w:val="left" w:pos="152"/>
                <w:tab w:val="left" w:pos="410"/>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Kelnės specialistui (darbo kostiumo dalis)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18C117BE" w14:textId="5D333CC7"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1110</w:t>
            </w:r>
          </w:p>
        </w:tc>
        <w:tc>
          <w:tcPr>
            <w:tcW w:w="1265" w:type="dxa"/>
            <w:vAlign w:val="center"/>
          </w:tcPr>
          <w:p w14:paraId="42B8930A"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CB1775" w:rsidRPr="001E4D0E" w14:paraId="4A2CAEC2" w14:textId="77777777" w:rsidTr="00A03F78">
        <w:trPr>
          <w:jc w:val="center"/>
        </w:trPr>
        <w:tc>
          <w:tcPr>
            <w:tcW w:w="2263" w:type="dxa"/>
            <w:vMerge/>
            <w:tcBorders>
              <w:bottom w:val="single" w:sz="4" w:space="0" w:color="auto"/>
            </w:tcBorders>
            <w:shd w:val="clear" w:color="auto" w:fill="E2EFD9" w:themeFill="accent6" w:themeFillTint="33"/>
            <w:vAlign w:val="center"/>
          </w:tcPr>
          <w:p w14:paraId="65C352C1" w14:textId="77777777" w:rsidR="00CB1775" w:rsidRPr="001E4D0E" w:rsidRDefault="00CB1775" w:rsidP="00CB1775">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tcBorders>
              <w:bottom w:val="single" w:sz="4" w:space="0" w:color="auto"/>
            </w:tcBorders>
            <w:vAlign w:val="center"/>
          </w:tcPr>
          <w:p w14:paraId="114AA8D5" w14:textId="77777777" w:rsidR="00CB1775" w:rsidRPr="001E4D0E" w:rsidRDefault="00CB1775" w:rsidP="00C13D30">
            <w:pPr>
              <w:pStyle w:val="Sraopastraipa"/>
              <w:numPr>
                <w:ilvl w:val="1"/>
                <w:numId w:val="4"/>
              </w:numPr>
              <w:tabs>
                <w:tab w:val="left" w:pos="127"/>
                <w:tab w:val="left" w:pos="431"/>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Švarkas specialistui (darbo kostiumo dalis)</w:t>
            </w:r>
          </w:p>
        </w:tc>
        <w:tc>
          <w:tcPr>
            <w:tcW w:w="0" w:type="auto"/>
            <w:tcBorders>
              <w:top w:val="nil"/>
              <w:left w:val="single" w:sz="8" w:space="0" w:color="auto"/>
              <w:bottom w:val="single" w:sz="4" w:space="0" w:color="auto"/>
              <w:right w:val="single" w:sz="4" w:space="0" w:color="000000"/>
            </w:tcBorders>
            <w:shd w:val="clear" w:color="FFFFFF" w:fill="FFFFFF"/>
            <w:vAlign w:val="bottom"/>
          </w:tcPr>
          <w:p w14:paraId="783BAA60" w14:textId="1727196B" w:rsidR="00CB1775" w:rsidRPr="001E4D0E" w:rsidRDefault="00CB1775" w:rsidP="00CB1775">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1110</w:t>
            </w:r>
          </w:p>
        </w:tc>
        <w:tc>
          <w:tcPr>
            <w:tcW w:w="1265" w:type="dxa"/>
            <w:tcBorders>
              <w:bottom w:val="single" w:sz="4" w:space="0" w:color="auto"/>
            </w:tcBorders>
            <w:vAlign w:val="center"/>
          </w:tcPr>
          <w:p w14:paraId="24040B27" w14:textId="77777777" w:rsidR="00CB1775" w:rsidRPr="001E4D0E" w:rsidRDefault="00CB1775" w:rsidP="00CB1775">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301974AA" w14:textId="77777777" w:rsidTr="00A03F78">
        <w:trPr>
          <w:jc w:val="center"/>
        </w:trPr>
        <w:tc>
          <w:tcPr>
            <w:tcW w:w="2263" w:type="dxa"/>
            <w:vMerge w:val="restart"/>
            <w:tcBorders>
              <w:top w:val="single" w:sz="4" w:space="0" w:color="auto"/>
            </w:tcBorders>
            <w:shd w:val="clear" w:color="auto" w:fill="E2EFD9" w:themeFill="accent6" w:themeFillTint="33"/>
            <w:vAlign w:val="center"/>
          </w:tcPr>
          <w:p w14:paraId="2F392F48" w14:textId="7E5D9B89"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sz w:val="20"/>
                <w:szCs w:val="20"/>
                <w:lang w:val="lt-LT"/>
              </w:rPr>
              <w:t>Gerai matomi darbo drabužiai</w:t>
            </w:r>
          </w:p>
        </w:tc>
        <w:tc>
          <w:tcPr>
            <w:tcW w:w="4575" w:type="dxa"/>
            <w:tcBorders>
              <w:top w:val="single" w:sz="4" w:space="0" w:color="auto"/>
            </w:tcBorders>
            <w:vAlign w:val="center"/>
          </w:tcPr>
          <w:p w14:paraId="3FD798B9"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Kelnės/</w:t>
            </w:r>
            <w:proofErr w:type="spellStart"/>
            <w:r w:rsidRPr="001E4D0E">
              <w:rPr>
                <w:rFonts w:ascii="Arial" w:hAnsi="Arial" w:cs="Arial"/>
                <w:color w:val="000000"/>
                <w:sz w:val="20"/>
                <w:szCs w:val="20"/>
                <w:lang w:val="lt-LT"/>
              </w:rPr>
              <w:t>puskombinzonis</w:t>
            </w:r>
            <w:proofErr w:type="spellEnd"/>
            <w:r w:rsidRPr="001E4D0E">
              <w:rPr>
                <w:rFonts w:ascii="Arial" w:hAnsi="Arial" w:cs="Arial"/>
                <w:color w:val="000000"/>
                <w:sz w:val="20"/>
                <w:szCs w:val="20"/>
                <w:lang w:val="lt-LT"/>
              </w:rPr>
              <w:t xml:space="preserve"> (žieminės)</w:t>
            </w:r>
          </w:p>
        </w:tc>
        <w:tc>
          <w:tcPr>
            <w:tcW w:w="0" w:type="auto"/>
            <w:tcBorders>
              <w:top w:val="single" w:sz="4" w:space="0" w:color="auto"/>
              <w:left w:val="single" w:sz="8" w:space="0" w:color="auto"/>
              <w:bottom w:val="single" w:sz="4" w:space="0" w:color="000000"/>
              <w:right w:val="single" w:sz="4" w:space="0" w:color="000000"/>
            </w:tcBorders>
            <w:shd w:val="clear" w:color="FFFFFF" w:fill="FFFFFF"/>
            <w:vAlign w:val="bottom"/>
          </w:tcPr>
          <w:p w14:paraId="4D0ADA8E" w14:textId="7CA04D88"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1080</w:t>
            </w:r>
          </w:p>
        </w:tc>
        <w:tc>
          <w:tcPr>
            <w:tcW w:w="1265" w:type="dxa"/>
            <w:tcBorders>
              <w:top w:val="single" w:sz="4" w:space="0" w:color="auto"/>
            </w:tcBorders>
            <w:vAlign w:val="center"/>
          </w:tcPr>
          <w:p w14:paraId="346F6243"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24285C7A" w14:textId="77777777" w:rsidTr="000B653D">
        <w:trPr>
          <w:jc w:val="center"/>
        </w:trPr>
        <w:tc>
          <w:tcPr>
            <w:tcW w:w="2263" w:type="dxa"/>
            <w:vMerge/>
            <w:shd w:val="clear" w:color="auto" w:fill="E2EFD9" w:themeFill="accent6" w:themeFillTint="33"/>
            <w:vAlign w:val="center"/>
          </w:tcPr>
          <w:p w14:paraId="5B9D6CCE"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41640CE1"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proofErr w:type="spellStart"/>
            <w:r w:rsidRPr="001E4D0E">
              <w:rPr>
                <w:rFonts w:ascii="Arial" w:hAnsi="Arial" w:cs="Arial"/>
                <w:color w:val="000000"/>
                <w:sz w:val="20"/>
                <w:szCs w:val="20"/>
                <w:lang w:val="lt-LT"/>
              </w:rPr>
              <w:t>Puskombinezonis</w:t>
            </w:r>
            <w:proofErr w:type="spellEnd"/>
            <w:r w:rsidRPr="001E4D0E">
              <w:rPr>
                <w:rFonts w:ascii="Arial" w:hAnsi="Arial" w:cs="Arial"/>
                <w:color w:val="000000"/>
                <w:sz w:val="20"/>
                <w:szCs w:val="20"/>
                <w:lang w:val="lt-LT"/>
              </w:rPr>
              <w:t xml:space="preserve"> darbininko (darbo kostiumo dalis)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364ED8C0" w14:textId="0EAAF814"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572</w:t>
            </w:r>
          </w:p>
        </w:tc>
        <w:tc>
          <w:tcPr>
            <w:tcW w:w="1265" w:type="dxa"/>
            <w:vAlign w:val="center"/>
          </w:tcPr>
          <w:p w14:paraId="09DDFC65"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24B48DED" w14:textId="77777777" w:rsidTr="000B653D">
        <w:trPr>
          <w:jc w:val="center"/>
        </w:trPr>
        <w:tc>
          <w:tcPr>
            <w:tcW w:w="2263" w:type="dxa"/>
            <w:vMerge/>
            <w:shd w:val="clear" w:color="auto" w:fill="E2EFD9" w:themeFill="accent6" w:themeFillTint="33"/>
            <w:vAlign w:val="center"/>
          </w:tcPr>
          <w:p w14:paraId="3B70671F"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6230EFF2"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sz w:val="20"/>
                <w:szCs w:val="20"/>
                <w:lang w:val="lt-LT"/>
              </w:rPr>
              <w:t>Kelnės darbininko (darbo kostiumo dalis)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0A71EF09" w14:textId="0C7AABB8"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300</w:t>
            </w:r>
          </w:p>
        </w:tc>
        <w:tc>
          <w:tcPr>
            <w:tcW w:w="1265" w:type="dxa"/>
            <w:vAlign w:val="center"/>
          </w:tcPr>
          <w:p w14:paraId="4FEBD0C2"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69AED2E0" w14:textId="77777777" w:rsidTr="000B653D">
        <w:trPr>
          <w:jc w:val="center"/>
        </w:trPr>
        <w:tc>
          <w:tcPr>
            <w:tcW w:w="2263" w:type="dxa"/>
            <w:vMerge/>
            <w:shd w:val="clear" w:color="auto" w:fill="E2EFD9" w:themeFill="accent6" w:themeFillTint="33"/>
            <w:vAlign w:val="center"/>
          </w:tcPr>
          <w:p w14:paraId="3DB582B5"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776429C6"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Striukė (demisezoninė)</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58A390D5" w14:textId="681A8504"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2083</w:t>
            </w:r>
          </w:p>
        </w:tc>
        <w:tc>
          <w:tcPr>
            <w:tcW w:w="1265" w:type="dxa"/>
            <w:vAlign w:val="center"/>
          </w:tcPr>
          <w:p w14:paraId="15F8179E"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6AFA9FA8" w14:textId="77777777" w:rsidTr="000B653D">
        <w:trPr>
          <w:jc w:val="center"/>
        </w:trPr>
        <w:tc>
          <w:tcPr>
            <w:tcW w:w="2263" w:type="dxa"/>
            <w:vMerge/>
            <w:shd w:val="clear" w:color="auto" w:fill="E2EFD9" w:themeFill="accent6" w:themeFillTint="33"/>
            <w:vAlign w:val="center"/>
          </w:tcPr>
          <w:p w14:paraId="72DCCA57"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1B4B6C2F"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Striukė žieminė</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3782153A" w14:textId="7B5AD40B"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2083</w:t>
            </w:r>
          </w:p>
        </w:tc>
        <w:tc>
          <w:tcPr>
            <w:tcW w:w="1265" w:type="dxa"/>
            <w:vAlign w:val="center"/>
          </w:tcPr>
          <w:p w14:paraId="147516DC"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4137B6AC" w14:textId="77777777" w:rsidTr="000B653D">
        <w:trPr>
          <w:jc w:val="center"/>
        </w:trPr>
        <w:tc>
          <w:tcPr>
            <w:tcW w:w="2263" w:type="dxa"/>
            <w:vMerge/>
            <w:shd w:val="clear" w:color="auto" w:fill="E2EFD9" w:themeFill="accent6" w:themeFillTint="33"/>
            <w:vAlign w:val="center"/>
          </w:tcPr>
          <w:p w14:paraId="2BCBD08A"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p>
        </w:tc>
        <w:tc>
          <w:tcPr>
            <w:tcW w:w="4575" w:type="dxa"/>
            <w:vAlign w:val="center"/>
          </w:tcPr>
          <w:p w14:paraId="450C162C" w14:textId="77777777" w:rsidR="000B0624" w:rsidRPr="001E4D0E" w:rsidRDefault="000B0624" w:rsidP="00C13D30">
            <w:pPr>
              <w:pStyle w:val="Sraopastraipa"/>
              <w:numPr>
                <w:ilvl w:val="1"/>
                <w:numId w:val="4"/>
              </w:numPr>
              <w:tabs>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Švarkas darbininko (darbo kostiumo dalis)</w:t>
            </w:r>
          </w:p>
        </w:tc>
        <w:tc>
          <w:tcPr>
            <w:tcW w:w="0" w:type="auto"/>
            <w:tcBorders>
              <w:top w:val="nil"/>
              <w:left w:val="single" w:sz="8" w:space="0" w:color="auto"/>
              <w:bottom w:val="nil"/>
              <w:right w:val="single" w:sz="4" w:space="0" w:color="000000"/>
            </w:tcBorders>
            <w:shd w:val="clear" w:color="FFFFFF" w:fill="FFFFFF"/>
            <w:vAlign w:val="bottom"/>
          </w:tcPr>
          <w:p w14:paraId="7BBB803B" w14:textId="2EC5B062"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957</w:t>
            </w:r>
          </w:p>
        </w:tc>
        <w:tc>
          <w:tcPr>
            <w:tcW w:w="1265" w:type="dxa"/>
            <w:vAlign w:val="center"/>
          </w:tcPr>
          <w:p w14:paraId="63334700"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0B21A7C9" w14:textId="77777777" w:rsidTr="000B653D">
        <w:trPr>
          <w:jc w:val="center"/>
        </w:trPr>
        <w:tc>
          <w:tcPr>
            <w:tcW w:w="2263" w:type="dxa"/>
            <w:vMerge w:val="restart"/>
            <w:shd w:val="clear" w:color="auto" w:fill="E2EFD9" w:themeFill="accent6" w:themeFillTint="33"/>
            <w:vAlign w:val="center"/>
          </w:tcPr>
          <w:p w14:paraId="1167BF00" w14:textId="77777777"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sz w:val="20"/>
                <w:szCs w:val="20"/>
                <w:lang w:val="lt-LT"/>
              </w:rPr>
              <w:t>Asmeninės apsaugos priemonės kūno apsaugai</w:t>
            </w:r>
          </w:p>
        </w:tc>
        <w:tc>
          <w:tcPr>
            <w:tcW w:w="4575" w:type="dxa"/>
            <w:vAlign w:val="center"/>
          </w:tcPr>
          <w:p w14:paraId="541726A9" w14:textId="2B39C322" w:rsidR="000B0624" w:rsidRPr="001E4D0E" w:rsidRDefault="000B0624" w:rsidP="00C13D30">
            <w:pPr>
              <w:pStyle w:val="Sraopastraipa"/>
              <w:numPr>
                <w:ilvl w:val="1"/>
                <w:numId w:val="4"/>
              </w:numPr>
              <w:tabs>
                <w:tab w:val="left" w:pos="0"/>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Antkeliai užsegami</w:t>
            </w:r>
          </w:p>
        </w:tc>
        <w:tc>
          <w:tcPr>
            <w:tcW w:w="0" w:type="auto"/>
            <w:tcBorders>
              <w:top w:val="single" w:sz="8" w:space="0" w:color="auto"/>
              <w:left w:val="single" w:sz="8" w:space="0" w:color="auto"/>
              <w:bottom w:val="single" w:sz="4" w:space="0" w:color="000000"/>
              <w:right w:val="single" w:sz="4" w:space="0" w:color="000000"/>
            </w:tcBorders>
            <w:shd w:val="clear" w:color="FFFFFF" w:fill="FFFFFF"/>
            <w:vAlign w:val="bottom"/>
          </w:tcPr>
          <w:p w14:paraId="1732FC10" w14:textId="070BD0AF"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781</w:t>
            </w:r>
          </w:p>
        </w:tc>
        <w:tc>
          <w:tcPr>
            <w:tcW w:w="1265" w:type="dxa"/>
            <w:vAlign w:val="center"/>
          </w:tcPr>
          <w:p w14:paraId="19FC9D0C"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pora</w:t>
            </w:r>
          </w:p>
        </w:tc>
      </w:tr>
      <w:tr w:rsidR="000B0624" w:rsidRPr="001E4D0E" w14:paraId="7052D27B" w14:textId="77777777" w:rsidTr="000B653D">
        <w:trPr>
          <w:jc w:val="center"/>
        </w:trPr>
        <w:tc>
          <w:tcPr>
            <w:tcW w:w="2263" w:type="dxa"/>
            <w:vMerge/>
            <w:shd w:val="clear" w:color="auto" w:fill="E2EFD9" w:themeFill="accent6" w:themeFillTint="33"/>
            <w:vAlign w:val="center"/>
          </w:tcPr>
          <w:p w14:paraId="252E7601"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0271CFBF"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Antkeliai įkišami</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633B7B85" w14:textId="2F11FA96"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95</w:t>
            </w:r>
          </w:p>
        </w:tc>
        <w:tc>
          <w:tcPr>
            <w:tcW w:w="1265" w:type="dxa"/>
            <w:vAlign w:val="center"/>
          </w:tcPr>
          <w:p w14:paraId="7BFE92CE"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pora</w:t>
            </w:r>
          </w:p>
        </w:tc>
      </w:tr>
      <w:tr w:rsidR="000B0624" w:rsidRPr="001E4D0E" w14:paraId="1C5E5F5E" w14:textId="77777777" w:rsidTr="000B653D">
        <w:trPr>
          <w:jc w:val="center"/>
        </w:trPr>
        <w:tc>
          <w:tcPr>
            <w:tcW w:w="2263" w:type="dxa"/>
            <w:vMerge/>
            <w:shd w:val="clear" w:color="auto" w:fill="E2EFD9" w:themeFill="accent6" w:themeFillTint="33"/>
            <w:vAlign w:val="center"/>
          </w:tcPr>
          <w:p w14:paraId="3461BD62"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24AB2674"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sz w:val="20"/>
                <w:szCs w:val="20"/>
                <w:lang w:val="lt-LT"/>
              </w:rPr>
              <w:t xml:space="preserve"> Antrankoviai atsparūs vandeniui ir chemikalams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54EEFF6A" w14:textId="75C5E02B"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166</w:t>
            </w:r>
          </w:p>
        </w:tc>
        <w:tc>
          <w:tcPr>
            <w:tcW w:w="1265" w:type="dxa"/>
            <w:vAlign w:val="center"/>
          </w:tcPr>
          <w:p w14:paraId="6FC96616"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pora</w:t>
            </w:r>
          </w:p>
        </w:tc>
      </w:tr>
      <w:tr w:rsidR="000B0624" w:rsidRPr="001E4D0E" w14:paraId="4B0B099E" w14:textId="77777777" w:rsidTr="000B653D">
        <w:trPr>
          <w:jc w:val="center"/>
        </w:trPr>
        <w:tc>
          <w:tcPr>
            <w:tcW w:w="2263" w:type="dxa"/>
            <w:vMerge/>
            <w:shd w:val="clear" w:color="auto" w:fill="E2EFD9" w:themeFill="accent6" w:themeFillTint="33"/>
            <w:vAlign w:val="center"/>
          </w:tcPr>
          <w:p w14:paraId="6B7D58E9"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42C8D296"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Braidymo kelnės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2D43ACB8" w14:textId="02B99DA9"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17</w:t>
            </w:r>
          </w:p>
        </w:tc>
        <w:tc>
          <w:tcPr>
            <w:tcW w:w="1265" w:type="dxa"/>
            <w:vAlign w:val="center"/>
          </w:tcPr>
          <w:p w14:paraId="1845DBB9"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035352E1" w14:textId="77777777" w:rsidTr="000B653D">
        <w:trPr>
          <w:jc w:val="center"/>
        </w:trPr>
        <w:tc>
          <w:tcPr>
            <w:tcW w:w="2263" w:type="dxa"/>
            <w:vMerge/>
            <w:shd w:val="clear" w:color="auto" w:fill="E2EFD9" w:themeFill="accent6" w:themeFillTint="33"/>
            <w:vAlign w:val="center"/>
          </w:tcPr>
          <w:p w14:paraId="017CE232"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2EFE4BF1"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Prijuostė vandeniui atspari (žvėrienai tvarkyti)</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6CB423BB" w14:textId="6EBDF635"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30</w:t>
            </w:r>
          </w:p>
        </w:tc>
        <w:tc>
          <w:tcPr>
            <w:tcW w:w="1265" w:type="dxa"/>
            <w:vAlign w:val="center"/>
          </w:tcPr>
          <w:p w14:paraId="55CBB7B4" w14:textId="4D9C8A95"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368838CD" w14:textId="77777777" w:rsidTr="000B653D">
        <w:trPr>
          <w:jc w:val="center"/>
        </w:trPr>
        <w:tc>
          <w:tcPr>
            <w:tcW w:w="2263" w:type="dxa"/>
            <w:vMerge/>
            <w:shd w:val="clear" w:color="auto" w:fill="E2EFD9" w:themeFill="accent6" w:themeFillTint="33"/>
            <w:vAlign w:val="center"/>
          </w:tcPr>
          <w:p w14:paraId="1086987C"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16949043"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Vasarinė kepurė su snapeliu</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5C6F0B31" w14:textId="45F6F346"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1595</w:t>
            </w:r>
          </w:p>
        </w:tc>
        <w:tc>
          <w:tcPr>
            <w:tcW w:w="1265" w:type="dxa"/>
            <w:vAlign w:val="center"/>
          </w:tcPr>
          <w:p w14:paraId="2B0D4120"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6E1A6AAF" w14:textId="77777777" w:rsidTr="000B653D">
        <w:trPr>
          <w:jc w:val="center"/>
        </w:trPr>
        <w:tc>
          <w:tcPr>
            <w:tcW w:w="2263" w:type="dxa"/>
            <w:vMerge/>
            <w:shd w:val="clear" w:color="auto" w:fill="E2EFD9" w:themeFill="accent6" w:themeFillTint="33"/>
            <w:vAlign w:val="center"/>
          </w:tcPr>
          <w:p w14:paraId="4F0E797E"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7957B81A" w14:textId="77777777"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sz w:val="20"/>
                <w:szCs w:val="20"/>
                <w:lang w:val="lt-LT"/>
              </w:rPr>
            </w:pPr>
            <w:r w:rsidRPr="001E4D0E">
              <w:rPr>
                <w:rFonts w:ascii="Arial" w:hAnsi="Arial" w:cs="Arial"/>
                <w:color w:val="000000"/>
                <w:sz w:val="20"/>
                <w:szCs w:val="20"/>
                <w:lang w:val="lt-LT"/>
              </w:rPr>
              <w:t>Signalinė liemenė</w:t>
            </w:r>
          </w:p>
        </w:tc>
        <w:tc>
          <w:tcPr>
            <w:tcW w:w="0" w:type="auto"/>
            <w:tcBorders>
              <w:top w:val="nil"/>
              <w:left w:val="single" w:sz="8" w:space="0" w:color="auto"/>
              <w:bottom w:val="single" w:sz="8" w:space="0" w:color="auto"/>
              <w:right w:val="single" w:sz="4" w:space="0" w:color="000000"/>
            </w:tcBorders>
            <w:shd w:val="clear" w:color="FFFFFF" w:fill="FFFFFF"/>
            <w:vAlign w:val="bottom"/>
          </w:tcPr>
          <w:p w14:paraId="353EBBC7" w14:textId="755A7F29"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2600</w:t>
            </w:r>
          </w:p>
        </w:tc>
        <w:tc>
          <w:tcPr>
            <w:tcW w:w="1265" w:type="dxa"/>
            <w:vAlign w:val="center"/>
          </w:tcPr>
          <w:p w14:paraId="42B67E5C" w14:textId="77777777"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2505FF77" w14:textId="77777777" w:rsidTr="000B653D">
        <w:trPr>
          <w:jc w:val="center"/>
        </w:trPr>
        <w:tc>
          <w:tcPr>
            <w:tcW w:w="2263" w:type="dxa"/>
            <w:vMerge w:val="restart"/>
            <w:shd w:val="clear" w:color="auto" w:fill="E2EFD9" w:themeFill="accent6" w:themeFillTint="33"/>
            <w:vAlign w:val="center"/>
          </w:tcPr>
          <w:p w14:paraId="1BBA2D9B" w14:textId="2BC91979" w:rsidR="000B0624" w:rsidRPr="001E4D0E" w:rsidRDefault="000B0624" w:rsidP="00C13D30">
            <w:pPr>
              <w:pStyle w:val="Sraopastraipa"/>
              <w:numPr>
                <w:ilvl w:val="0"/>
                <w:numId w:val="4"/>
              </w:numPr>
              <w:tabs>
                <w:tab w:val="left" w:pos="426"/>
                <w:tab w:val="left" w:pos="1418"/>
              </w:tabs>
              <w:spacing w:after="0" w:line="276" w:lineRule="auto"/>
              <w:ind w:left="0" w:firstLine="0"/>
              <w:jc w:val="both"/>
              <w:rPr>
                <w:rFonts w:ascii="Arial" w:hAnsi="Arial" w:cs="Arial"/>
                <w:sz w:val="20"/>
                <w:szCs w:val="20"/>
                <w:lang w:val="lt-LT"/>
              </w:rPr>
            </w:pPr>
            <w:r w:rsidRPr="001E4D0E">
              <w:rPr>
                <w:rFonts w:ascii="Arial" w:hAnsi="Arial" w:cs="Arial"/>
                <w:sz w:val="20"/>
                <w:szCs w:val="20"/>
                <w:lang w:val="lt-LT"/>
              </w:rPr>
              <w:t>Asmeninės apsaugos priemonės nuo lietaus</w:t>
            </w:r>
          </w:p>
        </w:tc>
        <w:tc>
          <w:tcPr>
            <w:tcW w:w="4575" w:type="dxa"/>
            <w:vAlign w:val="center"/>
          </w:tcPr>
          <w:p w14:paraId="50744A75" w14:textId="5459209F"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Lietpaltis (neperšlampamas)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1859385B" w14:textId="7B347158"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120</w:t>
            </w:r>
          </w:p>
        </w:tc>
        <w:tc>
          <w:tcPr>
            <w:tcW w:w="1265" w:type="dxa"/>
            <w:vAlign w:val="center"/>
          </w:tcPr>
          <w:p w14:paraId="31D3CA55" w14:textId="143783E1"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7DE84419" w14:textId="77777777" w:rsidTr="000B653D">
        <w:trPr>
          <w:jc w:val="center"/>
        </w:trPr>
        <w:tc>
          <w:tcPr>
            <w:tcW w:w="2263" w:type="dxa"/>
            <w:vMerge/>
            <w:shd w:val="clear" w:color="auto" w:fill="E2EFD9" w:themeFill="accent6" w:themeFillTint="33"/>
            <w:vAlign w:val="center"/>
          </w:tcPr>
          <w:p w14:paraId="79649049"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2200399B" w14:textId="72160AEB"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Neperšlampamas</w:t>
            </w:r>
            <w:r w:rsidR="005E3FE2" w:rsidRPr="001E4D0E">
              <w:rPr>
                <w:rFonts w:ascii="Arial" w:hAnsi="Arial" w:cs="Arial"/>
                <w:color w:val="000000"/>
                <w:sz w:val="20"/>
                <w:szCs w:val="20"/>
                <w:lang w:val="lt-LT"/>
              </w:rPr>
              <w:t xml:space="preserve"> </w:t>
            </w:r>
            <w:r w:rsidRPr="001E4D0E">
              <w:rPr>
                <w:rFonts w:ascii="Arial" w:hAnsi="Arial" w:cs="Arial"/>
                <w:color w:val="000000"/>
                <w:sz w:val="20"/>
                <w:szCs w:val="20"/>
                <w:lang w:val="lt-LT"/>
              </w:rPr>
              <w:t>kostiumas (švarkas ir kelnės) su atšvaitais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7DAEB729" w14:textId="1753C9B3"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1650</w:t>
            </w:r>
          </w:p>
        </w:tc>
        <w:tc>
          <w:tcPr>
            <w:tcW w:w="1265" w:type="dxa"/>
            <w:vAlign w:val="center"/>
          </w:tcPr>
          <w:p w14:paraId="32B5A784" w14:textId="2BD8B978"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komplektas</w:t>
            </w:r>
          </w:p>
        </w:tc>
      </w:tr>
      <w:tr w:rsidR="000B0624" w:rsidRPr="001E4D0E" w14:paraId="03B6FE34" w14:textId="77777777" w:rsidTr="000B653D">
        <w:trPr>
          <w:jc w:val="center"/>
        </w:trPr>
        <w:tc>
          <w:tcPr>
            <w:tcW w:w="2263" w:type="dxa"/>
            <w:vMerge/>
            <w:shd w:val="clear" w:color="auto" w:fill="E2EFD9" w:themeFill="accent6" w:themeFillTint="33"/>
            <w:vAlign w:val="center"/>
          </w:tcPr>
          <w:p w14:paraId="7B122FEF"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03C5E8AD" w14:textId="6958D80F"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color w:val="000000"/>
                <w:sz w:val="20"/>
                <w:szCs w:val="20"/>
                <w:lang w:val="lt-LT"/>
              </w:rPr>
              <w:t>Švarkas specialistams (neperšlampamas)</w:t>
            </w:r>
          </w:p>
        </w:tc>
        <w:tc>
          <w:tcPr>
            <w:tcW w:w="0" w:type="auto"/>
            <w:tcBorders>
              <w:top w:val="nil"/>
              <w:left w:val="single" w:sz="8" w:space="0" w:color="auto"/>
              <w:bottom w:val="single" w:sz="4" w:space="0" w:color="000000"/>
              <w:right w:val="single" w:sz="4" w:space="0" w:color="000000"/>
            </w:tcBorders>
            <w:shd w:val="clear" w:color="FFFFFF" w:fill="FFFFFF"/>
            <w:vAlign w:val="bottom"/>
          </w:tcPr>
          <w:p w14:paraId="5A7BEA45" w14:textId="7BA72D59"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351</w:t>
            </w:r>
          </w:p>
        </w:tc>
        <w:tc>
          <w:tcPr>
            <w:tcW w:w="1265" w:type="dxa"/>
            <w:vAlign w:val="center"/>
          </w:tcPr>
          <w:p w14:paraId="5ED74676" w14:textId="14587F0F"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r w:rsidR="000B0624" w:rsidRPr="001E4D0E" w14:paraId="043568E2" w14:textId="77777777" w:rsidTr="000B653D">
        <w:trPr>
          <w:jc w:val="center"/>
        </w:trPr>
        <w:tc>
          <w:tcPr>
            <w:tcW w:w="2263" w:type="dxa"/>
            <w:vMerge/>
            <w:shd w:val="clear" w:color="auto" w:fill="E2EFD9" w:themeFill="accent6" w:themeFillTint="33"/>
            <w:vAlign w:val="center"/>
          </w:tcPr>
          <w:p w14:paraId="16E38039" w14:textId="77777777" w:rsidR="000B0624" w:rsidRPr="001E4D0E" w:rsidRDefault="000B0624" w:rsidP="000B0624">
            <w:pPr>
              <w:pStyle w:val="Sraopastraipa"/>
              <w:tabs>
                <w:tab w:val="left" w:pos="426"/>
                <w:tab w:val="left" w:pos="1418"/>
              </w:tabs>
              <w:spacing w:after="0" w:line="276" w:lineRule="auto"/>
              <w:ind w:left="0"/>
              <w:jc w:val="both"/>
              <w:rPr>
                <w:rFonts w:ascii="Arial" w:hAnsi="Arial" w:cs="Arial"/>
                <w:sz w:val="20"/>
                <w:szCs w:val="20"/>
                <w:lang w:val="lt-LT"/>
              </w:rPr>
            </w:pPr>
          </w:p>
        </w:tc>
        <w:tc>
          <w:tcPr>
            <w:tcW w:w="4575" w:type="dxa"/>
            <w:vAlign w:val="center"/>
          </w:tcPr>
          <w:p w14:paraId="30BAB7AA" w14:textId="6D7BA263" w:rsidR="000B0624" w:rsidRPr="001E4D0E" w:rsidRDefault="000B0624" w:rsidP="00C13D30">
            <w:pPr>
              <w:pStyle w:val="Sraopastraipa"/>
              <w:numPr>
                <w:ilvl w:val="1"/>
                <w:numId w:val="4"/>
              </w:numPr>
              <w:tabs>
                <w:tab w:val="left" w:pos="426"/>
                <w:tab w:val="left" w:pos="552"/>
              </w:tabs>
              <w:spacing w:after="0" w:line="276" w:lineRule="auto"/>
              <w:ind w:left="0" w:firstLine="0"/>
              <w:jc w:val="both"/>
              <w:rPr>
                <w:rFonts w:ascii="Arial" w:hAnsi="Arial" w:cs="Arial"/>
                <w:color w:val="000000"/>
                <w:sz w:val="20"/>
                <w:szCs w:val="20"/>
                <w:lang w:val="lt-LT"/>
              </w:rPr>
            </w:pPr>
            <w:r w:rsidRPr="001E4D0E">
              <w:rPr>
                <w:rFonts w:ascii="Arial" w:hAnsi="Arial" w:cs="Arial"/>
                <w:sz w:val="20"/>
                <w:szCs w:val="20"/>
                <w:lang w:val="lt-LT"/>
              </w:rPr>
              <w:t>Kelnės specialistams (neperšlampamos)</w:t>
            </w:r>
          </w:p>
        </w:tc>
        <w:tc>
          <w:tcPr>
            <w:tcW w:w="0" w:type="auto"/>
            <w:tcBorders>
              <w:top w:val="nil"/>
              <w:left w:val="single" w:sz="8" w:space="0" w:color="auto"/>
              <w:bottom w:val="single" w:sz="8" w:space="0" w:color="auto"/>
              <w:right w:val="single" w:sz="4" w:space="0" w:color="000000"/>
            </w:tcBorders>
            <w:shd w:val="clear" w:color="FFFFFF" w:fill="FFFFFF"/>
            <w:vAlign w:val="bottom"/>
          </w:tcPr>
          <w:p w14:paraId="0624CE00" w14:textId="715F5309" w:rsidR="000B0624" w:rsidRPr="001E4D0E" w:rsidRDefault="000B0624" w:rsidP="000B0624">
            <w:pPr>
              <w:spacing w:line="276" w:lineRule="auto"/>
              <w:jc w:val="center"/>
              <w:rPr>
                <w:rFonts w:ascii="Arial" w:hAnsi="Arial" w:cs="Arial"/>
                <w:color w:val="000000"/>
                <w:sz w:val="20"/>
                <w:szCs w:val="20"/>
                <w:lang w:val="lt-LT"/>
              </w:rPr>
            </w:pPr>
            <w:r w:rsidRPr="001E4D0E">
              <w:rPr>
                <w:rFonts w:ascii="Arial" w:hAnsi="Arial" w:cs="Arial"/>
                <w:color w:val="000000"/>
                <w:sz w:val="20"/>
                <w:szCs w:val="20"/>
                <w:lang w:val="lt-LT"/>
              </w:rPr>
              <w:t>351</w:t>
            </w:r>
          </w:p>
        </w:tc>
        <w:tc>
          <w:tcPr>
            <w:tcW w:w="1265" w:type="dxa"/>
            <w:vAlign w:val="center"/>
          </w:tcPr>
          <w:p w14:paraId="4CFF964A" w14:textId="2C159C91" w:rsidR="000B0624" w:rsidRPr="001E4D0E" w:rsidRDefault="000B0624" w:rsidP="000B0624">
            <w:pPr>
              <w:tabs>
                <w:tab w:val="left" w:pos="426"/>
                <w:tab w:val="left" w:pos="1418"/>
              </w:tabs>
              <w:spacing w:line="276" w:lineRule="auto"/>
              <w:jc w:val="center"/>
              <w:rPr>
                <w:rFonts w:ascii="Arial" w:hAnsi="Arial" w:cs="Arial"/>
                <w:sz w:val="20"/>
                <w:szCs w:val="20"/>
                <w:lang w:val="lt-LT"/>
              </w:rPr>
            </w:pPr>
            <w:r w:rsidRPr="001E4D0E">
              <w:rPr>
                <w:rFonts w:ascii="Arial" w:hAnsi="Arial" w:cs="Arial"/>
                <w:sz w:val="20"/>
                <w:szCs w:val="20"/>
                <w:lang w:val="lt-LT"/>
              </w:rPr>
              <w:t>vienetas</w:t>
            </w:r>
          </w:p>
        </w:tc>
      </w:tr>
    </w:tbl>
    <w:p w14:paraId="43D375A2" w14:textId="77777777" w:rsidR="007004A2" w:rsidRPr="001E4D0E" w:rsidRDefault="007004A2" w:rsidP="009B5505">
      <w:pPr>
        <w:pStyle w:val="Sraopastraipa"/>
        <w:spacing w:after="0" w:line="240" w:lineRule="auto"/>
        <w:ind w:left="851"/>
        <w:jc w:val="both"/>
        <w:rPr>
          <w:rFonts w:ascii="Arial" w:eastAsia="Arial" w:hAnsi="Arial" w:cs="Arial"/>
          <w:bCs/>
          <w:sz w:val="20"/>
          <w:szCs w:val="20"/>
          <w:lang w:val="lt-LT"/>
        </w:rPr>
      </w:pPr>
    </w:p>
    <w:p w14:paraId="2254994D" w14:textId="77777777" w:rsidR="007004A2" w:rsidRPr="001E4D0E" w:rsidRDefault="007004A2" w:rsidP="009B5505">
      <w:pPr>
        <w:pStyle w:val="Sraopastraipa"/>
        <w:numPr>
          <w:ilvl w:val="0"/>
          <w:numId w:val="1"/>
        </w:numPr>
        <w:spacing w:after="0" w:line="240" w:lineRule="auto"/>
        <w:ind w:left="0" w:firstLine="567"/>
        <w:jc w:val="both"/>
        <w:rPr>
          <w:rFonts w:ascii="Arial" w:eastAsia="Arial" w:hAnsi="Arial" w:cs="Arial"/>
          <w:b/>
          <w:sz w:val="20"/>
          <w:szCs w:val="20"/>
          <w:lang w:val="lt-LT"/>
        </w:rPr>
      </w:pPr>
      <w:r w:rsidRPr="001E4D0E">
        <w:rPr>
          <w:rFonts w:ascii="Arial" w:eastAsia="Arial" w:hAnsi="Arial" w:cs="Arial"/>
          <w:b/>
          <w:sz w:val="20"/>
          <w:szCs w:val="20"/>
          <w:lang w:val="lt-LT"/>
        </w:rPr>
        <w:t>PIRKIMO OBJEKTO PRITAIKYMO SRITIS</w:t>
      </w:r>
    </w:p>
    <w:p w14:paraId="2289E376" w14:textId="77777777" w:rsidR="007004A2" w:rsidRPr="001E4D0E" w:rsidRDefault="007004A2" w:rsidP="009B5505">
      <w:pPr>
        <w:pStyle w:val="Sraopastraipa"/>
        <w:numPr>
          <w:ilvl w:val="1"/>
          <w:numId w:val="1"/>
        </w:numPr>
        <w:spacing w:after="0" w:line="240" w:lineRule="auto"/>
        <w:ind w:left="0" w:firstLine="567"/>
        <w:jc w:val="both"/>
        <w:rPr>
          <w:rFonts w:ascii="Arial" w:eastAsia="Times New Roman" w:hAnsi="Arial" w:cs="Arial"/>
          <w:sz w:val="20"/>
          <w:szCs w:val="20"/>
          <w:lang w:val="lt-LT" w:eastAsia="en-US"/>
        </w:rPr>
      </w:pPr>
      <w:r w:rsidRPr="001E4D0E">
        <w:rPr>
          <w:rFonts w:ascii="Arial" w:eastAsia="Times New Roman" w:hAnsi="Arial" w:cs="Arial"/>
          <w:sz w:val="20"/>
          <w:szCs w:val="20"/>
          <w:lang w:val="lt-LT"/>
        </w:rPr>
        <w:t>Pirkimas atliekamas vadovaujantis LR Socialinės apsaugos ir darbo ministro 2007 m. lapkričio 26 d. įsakymu Nr. A1-331 patvirtintais Darbuotojų aprūpinimo asmeninėmis apsaugos priemonėmis nuostatų reikalavimais (galiojanti redakcija), siekiant aprūpinti Įmonės darbuotojus</w:t>
      </w:r>
      <w:r w:rsidRPr="001E4D0E">
        <w:rPr>
          <w:rFonts w:ascii="Arial" w:eastAsia="Times New Roman" w:hAnsi="Arial" w:cs="Arial"/>
          <w:spacing w:val="1"/>
          <w:sz w:val="20"/>
          <w:szCs w:val="20"/>
          <w:lang w:val="lt-LT"/>
        </w:rPr>
        <w:t xml:space="preserve"> </w:t>
      </w:r>
      <w:r w:rsidRPr="001E4D0E">
        <w:rPr>
          <w:rFonts w:ascii="Arial" w:eastAsia="Times New Roman" w:hAnsi="Arial" w:cs="Arial"/>
          <w:sz w:val="20"/>
          <w:szCs w:val="20"/>
          <w:lang w:val="lt-LT"/>
        </w:rPr>
        <w:t>asmeninėmis apsaugos priemonėmis</w:t>
      </w:r>
      <w:r w:rsidRPr="001E4D0E">
        <w:rPr>
          <w:rFonts w:ascii="Arial" w:eastAsia="Times New Roman" w:hAnsi="Arial" w:cs="Arial"/>
          <w:sz w:val="20"/>
          <w:szCs w:val="20"/>
          <w:lang w:val="lt-LT" w:eastAsia="en-US"/>
        </w:rPr>
        <w:t xml:space="preserve">, apsaugančiomis nuo rizikos veiksnių poveikio, galinčių kelti grėsmę darbuotojų saugai ir sveikatai. </w:t>
      </w:r>
    </w:p>
    <w:p w14:paraId="1EE7DA18" w14:textId="77777777" w:rsidR="007004A2" w:rsidRPr="001E4D0E" w:rsidRDefault="007004A2" w:rsidP="009B5505">
      <w:pPr>
        <w:pStyle w:val="Sraopastraipa"/>
        <w:spacing w:after="0" w:line="240" w:lineRule="auto"/>
        <w:ind w:left="0" w:firstLine="567"/>
        <w:jc w:val="both"/>
        <w:rPr>
          <w:rFonts w:ascii="Arial" w:eastAsia="Arial" w:hAnsi="Arial" w:cs="Arial"/>
          <w:bCs/>
          <w:sz w:val="20"/>
          <w:szCs w:val="20"/>
          <w:lang w:val="lt-LT"/>
        </w:rPr>
      </w:pPr>
    </w:p>
    <w:p w14:paraId="3FA69559" w14:textId="77777777" w:rsidR="007004A2" w:rsidRPr="001E4D0E" w:rsidRDefault="007004A2" w:rsidP="009B5505">
      <w:pPr>
        <w:pStyle w:val="Sraopastraipa"/>
        <w:spacing w:after="0" w:line="240" w:lineRule="auto"/>
        <w:ind w:left="0" w:firstLine="567"/>
        <w:jc w:val="both"/>
        <w:rPr>
          <w:rFonts w:ascii="Arial" w:eastAsia="Arial" w:hAnsi="Arial" w:cs="Arial"/>
          <w:b/>
          <w:sz w:val="20"/>
          <w:szCs w:val="20"/>
          <w:lang w:val="lt-LT"/>
        </w:rPr>
      </w:pPr>
      <w:r w:rsidRPr="001E4D0E">
        <w:rPr>
          <w:rFonts w:ascii="Arial" w:eastAsia="Arial" w:hAnsi="Arial" w:cs="Arial"/>
          <w:b/>
          <w:sz w:val="20"/>
          <w:szCs w:val="20"/>
          <w:lang w:val="lt-LT"/>
        </w:rPr>
        <w:t>3. TECHNINIAI REIKALAVIMAI, KURIUOS TURI ATITIKTI PERKAMOS PREKĖS</w:t>
      </w:r>
    </w:p>
    <w:p w14:paraId="74BC4DDF" w14:textId="77777777"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lastRenderedPageBreak/>
        <w:t>Perkamos tik naujos, kokybiškos ir reikalavimus atitinkančios prekės.</w:t>
      </w:r>
    </w:p>
    <w:p w14:paraId="77045C58" w14:textId="3A3BF5BB"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Jeigu šioje specifikacijoje pirkimo nurodomas konkretus modelis ar šaltinis, konkretus prekės ženklas, patentas, tipas, konkreti kilmė ar gamyba, gali būti pateikiamas lygiavertis objektas nurodytajam. Lygiavertiškumo įrodymas yra </w:t>
      </w:r>
      <w:r w:rsidR="0096307D" w:rsidRPr="001E4D0E">
        <w:rPr>
          <w:rFonts w:ascii="Arial" w:eastAsia="Arial" w:hAnsi="Arial" w:cs="Arial"/>
          <w:sz w:val="20"/>
          <w:szCs w:val="20"/>
          <w:lang w:val="lt-LT"/>
        </w:rPr>
        <w:t xml:space="preserve">Tiekėjo </w:t>
      </w:r>
      <w:r w:rsidRPr="001E4D0E">
        <w:rPr>
          <w:rFonts w:ascii="Arial" w:eastAsia="Arial" w:hAnsi="Arial" w:cs="Arial"/>
          <w:sz w:val="20"/>
          <w:szCs w:val="20"/>
          <w:lang w:val="lt-LT"/>
        </w:rPr>
        <w:t xml:space="preserve">pareiga. </w:t>
      </w:r>
      <w:r w:rsidRPr="001E4D0E" w:rsidDel="00C0178A">
        <w:rPr>
          <w:rFonts w:ascii="Arial" w:eastAsia="Arial" w:hAnsi="Arial" w:cs="Arial"/>
          <w:sz w:val="20"/>
          <w:szCs w:val="20"/>
          <w:u w:val="single"/>
          <w:lang w:val="lt-LT"/>
        </w:rPr>
        <w:t xml:space="preserve"> </w:t>
      </w:r>
      <w:r w:rsidRPr="001E4D0E">
        <w:rPr>
          <w:rFonts w:ascii="Arial" w:eastAsia="Arial" w:hAnsi="Arial" w:cs="Arial"/>
          <w:bCs/>
          <w:iCs/>
          <w:sz w:val="20"/>
          <w:szCs w:val="20"/>
          <w:u w:val="single"/>
          <w:lang w:val="lt-LT"/>
        </w:rPr>
        <w:t xml:space="preserve">Siūlydamas prekes, kurios yra lygiavertės ar geresnės kokybės nei numatyta minimaliuose bendruosiuose ir minimaliuose reikalavimuose prekei, </w:t>
      </w:r>
      <w:r w:rsidR="0096307D" w:rsidRPr="001E4D0E">
        <w:rPr>
          <w:rFonts w:ascii="Arial" w:eastAsia="Arial" w:hAnsi="Arial" w:cs="Arial"/>
          <w:bCs/>
          <w:iCs/>
          <w:sz w:val="20"/>
          <w:szCs w:val="20"/>
          <w:u w:val="single"/>
          <w:lang w:val="lt-LT"/>
        </w:rPr>
        <w:t>T</w:t>
      </w:r>
      <w:r w:rsidRPr="001E4D0E">
        <w:rPr>
          <w:rFonts w:ascii="Arial" w:eastAsia="Arial" w:hAnsi="Arial" w:cs="Arial"/>
          <w:bCs/>
          <w:iCs/>
          <w:sz w:val="20"/>
          <w:szCs w:val="20"/>
          <w:u w:val="single"/>
          <w:lang w:val="lt-LT"/>
        </w:rPr>
        <w:t xml:space="preserve">iekėjas </w:t>
      </w:r>
      <w:r w:rsidR="00224E4C" w:rsidRPr="00224E4C">
        <w:rPr>
          <w:rFonts w:ascii="Arial" w:eastAsia="Arial" w:hAnsi="Arial" w:cs="Arial"/>
          <w:bCs/>
          <w:iCs/>
          <w:sz w:val="20"/>
          <w:szCs w:val="20"/>
          <w:u w:val="single"/>
          <w:lang w:val="lt-LT"/>
        </w:rPr>
        <w:t>privalo patikimomis priemonėmis įrodyti, kad siūloma prekė yra lygiavertė ir visiškai atitinka Techninėje specifikacijoje keliamus reikalavimus</w:t>
      </w:r>
      <w:r w:rsidR="00224E4C">
        <w:rPr>
          <w:rFonts w:ascii="Arial" w:eastAsia="Arial" w:hAnsi="Arial" w:cs="Arial"/>
          <w:bCs/>
          <w:iCs/>
          <w:sz w:val="20"/>
          <w:szCs w:val="20"/>
          <w:u w:val="single"/>
          <w:lang w:val="lt-LT"/>
        </w:rPr>
        <w:t xml:space="preserve"> bei </w:t>
      </w:r>
      <w:r w:rsidRPr="001E4D0E">
        <w:rPr>
          <w:rFonts w:ascii="Arial" w:eastAsia="Arial" w:hAnsi="Arial" w:cs="Arial"/>
          <w:bCs/>
          <w:iCs/>
          <w:sz w:val="20"/>
          <w:szCs w:val="20"/>
          <w:u w:val="single"/>
          <w:lang w:val="lt-LT"/>
        </w:rPr>
        <w:t xml:space="preserve">turi pateikti dokumentus, patvirtinančius, kad </w:t>
      </w:r>
      <w:r w:rsidR="0096307D" w:rsidRPr="001E4D0E">
        <w:rPr>
          <w:rFonts w:ascii="Arial" w:eastAsia="Arial" w:hAnsi="Arial" w:cs="Arial"/>
          <w:bCs/>
          <w:iCs/>
          <w:sz w:val="20"/>
          <w:szCs w:val="20"/>
          <w:u w:val="single"/>
          <w:lang w:val="lt-LT"/>
        </w:rPr>
        <w:t xml:space="preserve">jis </w:t>
      </w:r>
      <w:r w:rsidRPr="001E4D0E">
        <w:rPr>
          <w:rFonts w:ascii="Arial" w:eastAsia="Arial" w:hAnsi="Arial" w:cs="Arial"/>
          <w:bCs/>
          <w:iCs/>
          <w:sz w:val="20"/>
          <w:szCs w:val="20"/>
          <w:u w:val="single"/>
          <w:lang w:val="lt-LT"/>
        </w:rPr>
        <w:t xml:space="preserve">turi siūlomas įsigyti prekes ir užtikrins tokių prekių </w:t>
      </w:r>
      <w:r w:rsidR="0096307D" w:rsidRPr="001E4D0E">
        <w:rPr>
          <w:rFonts w:ascii="Arial" w:eastAsia="Arial" w:hAnsi="Arial" w:cs="Arial"/>
          <w:bCs/>
          <w:iCs/>
          <w:sz w:val="20"/>
          <w:szCs w:val="20"/>
          <w:u w:val="single"/>
          <w:lang w:val="lt-LT"/>
        </w:rPr>
        <w:t xml:space="preserve">tiekimą </w:t>
      </w:r>
      <w:r w:rsidRPr="001E4D0E">
        <w:rPr>
          <w:rFonts w:ascii="Arial" w:eastAsia="Arial" w:hAnsi="Arial" w:cs="Arial"/>
          <w:bCs/>
          <w:iCs/>
          <w:sz w:val="20"/>
          <w:szCs w:val="20"/>
          <w:u w:val="single"/>
          <w:lang w:val="lt-LT"/>
        </w:rPr>
        <w:t>visą sutarties galiojimo laikotarpį</w:t>
      </w:r>
      <w:r w:rsidR="0096307D" w:rsidRPr="001E4D0E">
        <w:rPr>
          <w:rFonts w:ascii="Arial" w:eastAsia="Arial" w:hAnsi="Arial" w:cs="Arial"/>
          <w:bCs/>
          <w:iCs/>
          <w:sz w:val="20"/>
          <w:szCs w:val="20"/>
          <w:u w:val="single"/>
          <w:lang w:val="lt-LT"/>
        </w:rPr>
        <w:t>,</w:t>
      </w:r>
      <w:r w:rsidRPr="001E4D0E">
        <w:rPr>
          <w:rFonts w:ascii="Arial" w:eastAsia="Arial" w:hAnsi="Arial" w:cs="Arial"/>
          <w:bCs/>
          <w:iCs/>
          <w:sz w:val="20"/>
          <w:szCs w:val="20"/>
          <w:u w:val="single"/>
          <w:lang w:val="lt-LT"/>
        </w:rPr>
        <w:t xml:space="preserve"> ar jeigu </w:t>
      </w:r>
      <w:r w:rsidR="0096307D" w:rsidRPr="001E4D0E">
        <w:rPr>
          <w:rFonts w:ascii="Arial" w:eastAsia="Arial" w:hAnsi="Arial" w:cs="Arial"/>
          <w:bCs/>
          <w:iCs/>
          <w:sz w:val="20"/>
          <w:szCs w:val="20"/>
          <w:u w:val="single"/>
          <w:lang w:val="lt-LT"/>
        </w:rPr>
        <w:t xml:space="preserve">Tiekėjas </w:t>
      </w:r>
      <w:r w:rsidRPr="001E4D0E">
        <w:rPr>
          <w:rFonts w:ascii="Arial" w:eastAsia="Arial" w:hAnsi="Arial" w:cs="Arial"/>
          <w:bCs/>
          <w:iCs/>
          <w:sz w:val="20"/>
          <w:szCs w:val="20"/>
          <w:u w:val="single"/>
          <w:lang w:val="lt-LT"/>
        </w:rPr>
        <w:t xml:space="preserve">nėra </w:t>
      </w:r>
      <w:r w:rsidR="0096307D" w:rsidRPr="001E4D0E">
        <w:rPr>
          <w:rFonts w:ascii="Arial" w:eastAsia="Arial" w:hAnsi="Arial" w:cs="Arial"/>
          <w:bCs/>
          <w:iCs/>
          <w:sz w:val="20"/>
          <w:szCs w:val="20"/>
          <w:u w:val="single"/>
          <w:lang w:val="lt-LT"/>
        </w:rPr>
        <w:t xml:space="preserve">prekių </w:t>
      </w:r>
      <w:r w:rsidRPr="001E4D0E">
        <w:rPr>
          <w:rFonts w:ascii="Arial" w:eastAsia="Arial" w:hAnsi="Arial" w:cs="Arial"/>
          <w:bCs/>
          <w:iCs/>
          <w:sz w:val="20"/>
          <w:szCs w:val="20"/>
          <w:u w:val="single"/>
          <w:lang w:val="lt-LT"/>
        </w:rPr>
        <w:t>gamintojas, dokumentus</w:t>
      </w:r>
      <w:r w:rsidR="0096307D" w:rsidRPr="001E4D0E">
        <w:rPr>
          <w:rFonts w:ascii="Arial" w:eastAsia="Arial" w:hAnsi="Arial" w:cs="Arial"/>
          <w:bCs/>
          <w:iCs/>
          <w:sz w:val="20"/>
          <w:szCs w:val="20"/>
          <w:u w:val="single"/>
          <w:lang w:val="lt-LT"/>
        </w:rPr>
        <w:t>,</w:t>
      </w:r>
      <w:r w:rsidRPr="001E4D0E">
        <w:rPr>
          <w:rFonts w:ascii="Arial" w:eastAsia="Arial" w:hAnsi="Arial" w:cs="Arial"/>
          <w:bCs/>
          <w:iCs/>
          <w:sz w:val="20"/>
          <w:szCs w:val="20"/>
          <w:u w:val="single"/>
          <w:lang w:val="lt-LT"/>
        </w:rPr>
        <w:t xml:space="preserve"> patvirtinančius, kad prekės </w:t>
      </w:r>
      <w:r w:rsidR="0096307D" w:rsidRPr="001E4D0E">
        <w:rPr>
          <w:rFonts w:ascii="Arial" w:eastAsia="Arial" w:hAnsi="Arial" w:cs="Arial"/>
          <w:bCs/>
          <w:iCs/>
          <w:sz w:val="20"/>
          <w:szCs w:val="20"/>
          <w:u w:val="single"/>
          <w:lang w:val="lt-LT"/>
        </w:rPr>
        <w:t>T</w:t>
      </w:r>
      <w:r w:rsidRPr="001E4D0E">
        <w:rPr>
          <w:rFonts w:ascii="Arial" w:eastAsia="Arial" w:hAnsi="Arial" w:cs="Arial"/>
          <w:bCs/>
          <w:iCs/>
          <w:sz w:val="20"/>
          <w:szCs w:val="20"/>
          <w:u w:val="single"/>
          <w:lang w:val="lt-LT"/>
        </w:rPr>
        <w:t>iekėjui bus prieinamos visą sutarties galiojimo laikotarpį.</w:t>
      </w:r>
      <w:r w:rsidRPr="001E4D0E">
        <w:rPr>
          <w:rFonts w:ascii="Arial" w:eastAsia="Arial" w:hAnsi="Arial" w:cs="Arial"/>
          <w:sz w:val="20"/>
          <w:szCs w:val="20"/>
          <w:lang w:val="lt-LT"/>
        </w:rPr>
        <w:t xml:space="preserve"> </w:t>
      </w:r>
      <w:r w:rsidRPr="001E4D0E">
        <w:rPr>
          <w:rFonts w:ascii="Arial" w:eastAsia="Arial" w:hAnsi="Arial" w:cs="Arial"/>
          <w:bCs/>
          <w:iCs/>
          <w:sz w:val="20"/>
          <w:szCs w:val="20"/>
          <w:lang w:val="lt-LT"/>
        </w:rPr>
        <w:t>Sertifikatai pateikiami kartu su pasiūlymu.</w:t>
      </w:r>
    </w:p>
    <w:p w14:paraId="7D579161" w14:textId="469415C1"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b/>
          <w:bCs/>
          <w:sz w:val="20"/>
          <w:szCs w:val="20"/>
          <w:lang w:val="lt-LT"/>
        </w:rPr>
      </w:pPr>
      <w:r w:rsidRPr="001E4D0E">
        <w:rPr>
          <w:rFonts w:ascii="Arial" w:eastAsia="Arial" w:hAnsi="Arial" w:cs="Arial"/>
          <w:b/>
          <w:bCs/>
          <w:sz w:val="20"/>
          <w:szCs w:val="20"/>
          <w:lang w:val="lt-LT"/>
        </w:rPr>
        <w:t xml:space="preserve"> Visos prekės turi atitikti standartą </w:t>
      </w:r>
      <w:r w:rsidRPr="001E4D0E">
        <w:rPr>
          <w:rFonts w:ascii="Arial" w:eastAsia="Arial" w:hAnsi="Arial" w:cs="Arial"/>
          <w:b/>
          <w:bCs/>
          <w:sz w:val="20"/>
          <w:szCs w:val="20"/>
          <w:u w:val="single"/>
          <w:lang w:val="lt-LT"/>
        </w:rPr>
        <w:t>LST EN 13688:2013</w:t>
      </w:r>
      <w:r w:rsidRPr="001E4D0E">
        <w:rPr>
          <w:rFonts w:ascii="Arial" w:eastAsia="Arial" w:hAnsi="Arial" w:cs="Arial"/>
          <w:b/>
          <w:bCs/>
          <w:sz w:val="20"/>
          <w:szCs w:val="20"/>
          <w:lang w:val="lt-LT"/>
        </w:rPr>
        <w:t xml:space="preserve"> „Apsauginė apranga“</w:t>
      </w:r>
      <w:r w:rsidR="00BC27ED" w:rsidRPr="001E4D0E">
        <w:rPr>
          <w:rFonts w:ascii="Arial" w:eastAsia="Arial" w:hAnsi="Arial" w:cs="Arial"/>
          <w:b/>
          <w:bCs/>
          <w:sz w:val="20"/>
          <w:szCs w:val="20"/>
          <w:lang w:val="lt-LT"/>
        </w:rPr>
        <w:t xml:space="preserve"> (</w:t>
      </w:r>
      <w:r w:rsidR="003D661A" w:rsidRPr="001E4D0E">
        <w:rPr>
          <w:rFonts w:ascii="Arial" w:eastAsia="Arial" w:hAnsi="Arial" w:cs="Arial"/>
          <w:b/>
          <w:bCs/>
          <w:sz w:val="20"/>
          <w:szCs w:val="20"/>
          <w:lang w:val="lt-LT"/>
        </w:rPr>
        <w:t>šiam standartui</w:t>
      </w:r>
      <w:r w:rsidR="00EE5EE5" w:rsidRPr="001E4D0E">
        <w:rPr>
          <w:rFonts w:ascii="Arial" w:eastAsia="Arial" w:hAnsi="Arial" w:cs="Arial"/>
          <w:b/>
          <w:bCs/>
          <w:sz w:val="20"/>
          <w:szCs w:val="20"/>
          <w:lang w:val="lt-LT"/>
        </w:rPr>
        <w:t xml:space="preserve"> patvirtinti</w:t>
      </w:r>
      <w:r w:rsidR="003D661A" w:rsidRPr="001E4D0E">
        <w:rPr>
          <w:rFonts w:ascii="Arial" w:eastAsia="Arial" w:hAnsi="Arial" w:cs="Arial"/>
          <w:b/>
          <w:bCs/>
          <w:sz w:val="20"/>
          <w:szCs w:val="20"/>
          <w:lang w:val="lt-LT"/>
        </w:rPr>
        <w:t xml:space="preserve"> </w:t>
      </w:r>
      <w:r w:rsidR="002A551D" w:rsidRPr="001E4D0E">
        <w:rPr>
          <w:rFonts w:ascii="Arial" w:eastAsia="Arial" w:hAnsi="Arial" w:cs="Arial"/>
          <w:b/>
          <w:bCs/>
          <w:sz w:val="20"/>
          <w:szCs w:val="20"/>
          <w:lang w:val="lt-LT"/>
        </w:rPr>
        <w:t xml:space="preserve">pateikiamos </w:t>
      </w:r>
      <w:r w:rsidR="00BC27ED" w:rsidRPr="001E4D0E">
        <w:rPr>
          <w:rFonts w:ascii="Arial" w:eastAsia="Arial" w:hAnsi="Arial" w:cs="Arial"/>
          <w:b/>
          <w:bCs/>
          <w:sz w:val="20"/>
          <w:szCs w:val="20"/>
          <w:lang w:val="lt-LT"/>
        </w:rPr>
        <w:t>gamintojo atitikties deklaracijos</w:t>
      </w:r>
      <w:r w:rsidR="005B54BC" w:rsidRPr="001E4D0E">
        <w:rPr>
          <w:rFonts w:ascii="Arial" w:eastAsia="Arial" w:hAnsi="Arial" w:cs="Arial"/>
          <w:b/>
          <w:bCs/>
          <w:sz w:val="20"/>
          <w:szCs w:val="20"/>
          <w:lang w:val="lt-LT"/>
        </w:rPr>
        <w:t>)</w:t>
      </w:r>
      <w:r w:rsidRPr="001E4D0E">
        <w:rPr>
          <w:rFonts w:ascii="Arial" w:eastAsia="Arial" w:hAnsi="Arial" w:cs="Arial"/>
          <w:b/>
          <w:bCs/>
          <w:sz w:val="20"/>
          <w:szCs w:val="20"/>
          <w:lang w:val="lt-LT"/>
        </w:rPr>
        <w:t xml:space="preserve"> arba lygiavertį ir kiekviena atskirai pirkimo dalių lentelėse joms nurodytus standartus arba lygiaverčių standartų reikalavimams. </w:t>
      </w:r>
      <w:r w:rsidR="00105E71" w:rsidRPr="001E4D0E">
        <w:rPr>
          <w:rFonts w:ascii="Arial" w:eastAsia="Arial" w:hAnsi="Arial" w:cs="Arial"/>
          <w:b/>
          <w:bCs/>
          <w:sz w:val="20"/>
          <w:szCs w:val="20"/>
          <w:lang w:val="lt-LT"/>
        </w:rPr>
        <w:t xml:space="preserve"> Sertifikatai pateikiami tokiems s</w:t>
      </w:r>
      <w:r w:rsidR="00BC27ED" w:rsidRPr="001E4D0E">
        <w:rPr>
          <w:rFonts w:ascii="Arial" w:eastAsia="Arial" w:hAnsi="Arial" w:cs="Arial"/>
          <w:b/>
          <w:bCs/>
          <w:sz w:val="20"/>
          <w:szCs w:val="20"/>
          <w:lang w:val="lt-LT"/>
        </w:rPr>
        <w:t>tandartams kaip EN 343, EN 20471 ir pan.</w:t>
      </w:r>
      <w:r w:rsidR="007E47F4" w:rsidRPr="001E4D0E">
        <w:rPr>
          <w:rFonts w:ascii="Arial" w:eastAsia="Arial" w:hAnsi="Arial" w:cs="Arial"/>
          <w:b/>
          <w:bCs/>
          <w:sz w:val="20"/>
          <w:szCs w:val="20"/>
          <w:lang w:val="lt-LT"/>
        </w:rPr>
        <w:t xml:space="preserve">, </w:t>
      </w:r>
      <w:r w:rsidR="002B582A" w:rsidRPr="001E4D0E">
        <w:rPr>
          <w:rFonts w:ascii="Arial" w:eastAsia="Arial" w:hAnsi="Arial" w:cs="Arial"/>
          <w:b/>
          <w:bCs/>
          <w:sz w:val="20"/>
          <w:szCs w:val="20"/>
          <w:lang w:val="lt-LT"/>
        </w:rPr>
        <w:t>Nurodyti dokumentai</w:t>
      </w:r>
      <w:r w:rsidR="007E47F4" w:rsidRPr="001E4D0E">
        <w:rPr>
          <w:rFonts w:ascii="Arial" w:eastAsia="Arial" w:hAnsi="Arial" w:cs="Arial"/>
          <w:b/>
          <w:bCs/>
          <w:sz w:val="20"/>
          <w:szCs w:val="20"/>
          <w:lang w:val="lt-LT"/>
        </w:rPr>
        <w:t xml:space="preserve"> </w:t>
      </w:r>
      <w:r w:rsidR="00BC27ED" w:rsidRPr="001E4D0E">
        <w:rPr>
          <w:rFonts w:ascii="Arial" w:eastAsia="Arial" w:hAnsi="Arial" w:cs="Arial"/>
          <w:b/>
          <w:bCs/>
          <w:sz w:val="20"/>
          <w:szCs w:val="20"/>
          <w:lang w:val="lt-LT"/>
        </w:rPr>
        <w:t xml:space="preserve">turi būti pateikiami </w:t>
      </w:r>
      <w:r w:rsidR="005B54BC" w:rsidRPr="001E4D0E">
        <w:rPr>
          <w:rFonts w:ascii="Arial" w:eastAsia="Arial" w:hAnsi="Arial" w:cs="Arial"/>
          <w:b/>
          <w:bCs/>
          <w:sz w:val="20"/>
          <w:szCs w:val="20"/>
          <w:lang w:val="lt-LT"/>
        </w:rPr>
        <w:t xml:space="preserve"> kartu su tiekėjo pasiūlymu</w:t>
      </w:r>
      <w:r w:rsidR="007E47F4" w:rsidRPr="001E4D0E">
        <w:rPr>
          <w:rFonts w:ascii="Arial" w:eastAsia="Arial" w:hAnsi="Arial" w:cs="Arial"/>
          <w:b/>
          <w:bCs/>
          <w:sz w:val="20"/>
          <w:szCs w:val="20"/>
          <w:lang w:val="lt-LT"/>
        </w:rPr>
        <w:t>.</w:t>
      </w:r>
    </w:p>
    <w:p w14:paraId="2371285B" w14:textId="77777777"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Prekių apdirbimo būdai, užleidimai siūlėms ir priedai turi atitikti tipines siuvimo technologijas, jei nenurodyta kitaip modelio aprašyme. Prekių furnitūra turi būti priderinta prie audinio spalvos.</w:t>
      </w:r>
    </w:p>
    <w:p w14:paraId="4725F71C" w14:textId="71C4CF42"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Prekė privalo būti simetriška, porinės detalės išdėstytos simetriškai. Prekės kokybė turi atitikti bendrus tos kategorijos drabužiams keliamus reikalavimus. Prekė neturi skleisti nemalonaus, specifinio kvapo, logotipai po skalbimo ir nešiojimo turi neišblukti ir nenusitrinti. Prekė su sagomis turi būti komplektuojama su atsargine saga.</w:t>
      </w:r>
    </w:p>
    <w:p w14:paraId="1685D506" w14:textId="77777777"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Prekės turi būti paženklintos Pirkėjo logotipu (1 lentelė). Logotipai negali pabloginti audinio savybių. Sutarties vykdymo metu Pirkėjas turi teisę atlikti logotipo, modelio, audinio spalvų korekcijas. Apie tokius pakeitimus Pirkėjas informuos Tiekėją ne vėliau kaip prieš 15 dienų iki užsakymo pateikimo Tiekėjui dienos. Pakeitimai galios tik naujai užsakomoms Prekėms.</w:t>
      </w:r>
    </w:p>
    <w:p w14:paraId="274A1794" w14:textId="2198EDDA" w:rsidR="007004A2" w:rsidRPr="001E4D0E" w:rsidRDefault="0096307D"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b/>
          <w:bCs/>
          <w:sz w:val="20"/>
          <w:szCs w:val="20"/>
          <w:lang w:val="lt-LT"/>
        </w:rPr>
        <w:t xml:space="preserve">Tiekėjas </w:t>
      </w:r>
      <w:r w:rsidR="007004A2" w:rsidRPr="001E4D0E">
        <w:rPr>
          <w:rFonts w:ascii="Arial" w:eastAsia="Arial" w:hAnsi="Arial" w:cs="Arial"/>
          <w:b/>
          <w:bCs/>
          <w:sz w:val="20"/>
          <w:szCs w:val="20"/>
          <w:lang w:val="lt-LT"/>
        </w:rPr>
        <w:t xml:space="preserve">turi užtikrinti, kad </w:t>
      </w:r>
      <w:r w:rsidRPr="001E4D0E">
        <w:rPr>
          <w:rFonts w:ascii="Arial" w:eastAsia="Arial" w:hAnsi="Arial" w:cs="Arial"/>
          <w:b/>
          <w:bCs/>
          <w:sz w:val="20"/>
          <w:szCs w:val="20"/>
          <w:lang w:val="lt-LT"/>
        </w:rPr>
        <w:t>prekių</w:t>
      </w:r>
      <w:r w:rsidR="007004A2" w:rsidRPr="001E4D0E">
        <w:rPr>
          <w:rFonts w:ascii="Arial" w:eastAsia="Arial" w:hAnsi="Arial" w:cs="Arial"/>
          <w:b/>
          <w:bCs/>
          <w:sz w:val="20"/>
          <w:szCs w:val="20"/>
          <w:lang w:val="lt-LT"/>
        </w:rPr>
        <w:t xml:space="preserve">, kurioms gamintojas nustatė </w:t>
      </w:r>
      <w:r w:rsidRPr="001E4D0E">
        <w:rPr>
          <w:rFonts w:ascii="Arial" w:eastAsia="Arial" w:hAnsi="Arial" w:cs="Arial"/>
          <w:b/>
          <w:bCs/>
          <w:sz w:val="20"/>
          <w:szCs w:val="20"/>
          <w:lang w:val="lt-LT"/>
        </w:rPr>
        <w:t xml:space="preserve">prekių </w:t>
      </w:r>
      <w:r w:rsidR="007004A2" w:rsidRPr="001E4D0E">
        <w:rPr>
          <w:rFonts w:ascii="Arial" w:eastAsia="Arial" w:hAnsi="Arial" w:cs="Arial"/>
          <w:b/>
          <w:bCs/>
          <w:sz w:val="20"/>
          <w:szCs w:val="20"/>
          <w:lang w:val="lt-LT"/>
        </w:rPr>
        <w:t xml:space="preserve">tinkamumo naudoti terminą, pristatymo momentu nuo perkamų </w:t>
      </w:r>
      <w:r w:rsidR="00255405" w:rsidRPr="001E4D0E">
        <w:rPr>
          <w:rFonts w:ascii="Arial" w:eastAsia="Arial" w:hAnsi="Arial" w:cs="Arial"/>
          <w:b/>
          <w:bCs/>
          <w:sz w:val="20"/>
          <w:szCs w:val="20"/>
          <w:lang w:val="lt-LT"/>
        </w:rPr>
        <w:t xml:space="preserve">prekių </w:t>
      </w:r>
      <w:r w:rsidR="007004A2" w:rsidRPr="001E4D0E">
        <w:rPr>
          <w:rFonts w:ascii="Arial" w:eastAsia="Arial" w:hAnsi="Arial" w:cs="Arial"/>
          <w:b/>
          <w:bCs/>
          <w:sz w:val="20"/>
          <w:szCs w:val="20"/>
          <w:lang w:val="lt-LT"/>
        </w:rPr>
        <w:t xml:space="preserve">nustatyto tinkamumo naudoti termino pradžios būtų praėję ne daugiau </w:t>
      </w:r>
      <w:r w:rsidR="007004A2" w:rsidRPr="001E4D0E">
        <w:rPr>
          <w:rFonts w:ascii="Arial" w:eastAsia="Arial" w:hAnsi="Arial" w:cs="Arial"/>
          <w:b/>
          <w:bCs/>
          <w:sz w:val="20"/>
          <w:szCs w:val="20"/>
          <w:u w:val="single"/>
          <w:lang w:val="lt-LT"/>
        </w:rPr>
        <w:t>kaip 3 mėnesiai viso</w:t>
      </w:r>
      <w:r w:rsidR="007004A2" w:rsidRPr="001E4D0E">
        <w:rPr>
          <w:rFonts w:ascii="Arial" w:eastAsia="Arial" w:hAnsi="Arial" w:cs="Arial"/>
          <w:b/>
          <w:bCs/>
          <w:sz w:val="20"/>
          <w:szCs w:val="20"/>
          <w:lang w:val="lt-LT"/>
        </w:rPr>
        <w:t xml:space="preserve"> nustatyto tinkamumo naudoti termino</w:t>
      </w:r>
      <w:r w:rsidR="007004A2" w:rsidRPr="001E4D0E">
        <w:rPr>
          <w:rFonts w:ascii="Arial" w:eastAsia="Arial" w:hAnsi="Arial" w:cs="Arial"/>
          <w:sz w:val="20"/>
          <w:szCs w:val="20"/>
          <w:lang w:val="lt-LT"/>
        </w:rPr>
        <w:t>.</w:t>
      </w:r>
    </w:p>
    <w:p w14:paraId="60775EC8" w14:textId="02E98F94"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Tiekėjas privalo pateikti aprangą su Pirkėjo logotipu (eskizas pateikiamas) krūtinės kairėje pusėje; ant vasarinės kepurės su snapeliu – centre. Logotipas privalo būti gaminiuose: chalatas, signalinė liemenė, striukė demisezoninė, striukė žieminė, švarkas darbininko,</w:t>
      </w:r>
      <w:r w:rsidR="00E05F1D" w:rsidRPr="001E4D0E">
        <w:rPr>
          <w:rFonts w:ascii="Arial" w:eastAsia="Arial" w:hAnsi="Arial" w:cs="Arial"/>
          <w:sz w:val="20"/>
          <w:szCs w:val="20"/>
          <w:lang w:val="lt-LT"/>
        </w:rPr>
        <w:t xml:space="preserve"> švarkas medelyn</w:t>
      </w:r>
      <w:r w:rsidR="00F075FF" w:rsidRPr="001E4D0E">
        <w:rPr>
          <w:rFonts w:ascii="Arial" w:eastAsia="Arial" w:hAnsi="Arial" w:cs="Arial"/>
          <w:sz w:val="20"/>
          <w:szCs w:val="20"/>
          <w:lang w:val="lt-LT"/>
        </w:rPr>
        <w:t>o darbininko,</w:t>
      </w:r>
      <w:r w:rsidRPr="001E4D0E">
        <w:rPr>
          <w:rFonts w:ascii="Arial" w:eastAsia="Arial" w:hAnsi="Arial" w:cs="Arial"/>
          <w:sz w:val="20"/>
          <w:szCs w:val="20"/>
          <w:lang w:val="lt-LT"/>
        </w:rPr>
        <w:t xml:space="preserve"> švarkas specialisto.</w:t>
      </w:r>
    </w:p>
    <w:p w14:paraId="5E7C0C93" w14:textId="77777777" w:rsidR="007004A2" w:rsidRPr="001E4D0E" w:rsidRDefault="007004A2" w:rsidP="00C13D30">
      <w:pPr>
        <w:pStyle w:val="Sraopastraipa"/>
        <w:numPr>
          <w:ilvl w:val="1"/>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Prekės turi būti paženklintos pagal </w:t>
      </w:r>
      <w:r w:rsidRPr="001E4D0E">
        <w:rPr>
          <w:rFonts w:ascii="Arial" w:eastAsia="Arial" w:hAnsi="Arial" w:cs="Arial"/>
          <w:sz w:val="20"/>
          <w:szCs w:val="20"/>
          <w:u w:val="single"/>
          <w:lang w:val="lt-LT"/>
        </w:rPr>
        <w:t>LST EN 13688:2013</w:t>
      </w:r>
      <w:r w:rsidRPr="001E4D0E">
        <w:rPr>
          <w:rFonts w:ascii="Arial" w:eastAsia="Arial" w:hAnsi="Arial" w:cs="Arial"/>
          <w:sz w:val="20"/>
          <w:szCs w:val="20"/>
          <w:lang w:val="lt-LT"/>
        </w:rPr>
        <w:t xml:space="preserve"> arba lygiaverčius reikalavimus, turėti lengvai perskaitomą, patvarų žymenį (etiketę), kuriame turi būti nurodyta:</w:t>
      </w:r>
    </w:p>
    <w:p w14:paraId="5F184649" w14:textId="68AC8EE6"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drabužio gamintojo identifikavimo ženklas (užrašas);</w:t>
      </w:r>
    </w:p>
    <w:p w14:paraId="414D446C"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drabužio pavadinimas, tipas; </w:t>
      </w:r>
    </w:p>
    <w:p w14:paraId="4C46BE46"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drabužio audinio sudėtis ir dydis;</w:t>
      </w:r>
    </w:p>
    <w:p w14:paraId="50FE5181"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specialiojo standarto numeris, jei taikytinas arba lygiaverčio ir pan.;</w:t>
      </w:r>
    </w:p>
    <w:p w14:paraId="4789A60B"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CE ženklas su „EC“ atitikties deklaracija;</w:t>
      </w:r>
    </w:p>
    <w:p w14:paraId="06B3C838" w14:textId="77777777" w:rsidR="007004A2" w:rsidRPr="001E4D0E" w:rsidRDefault="007004A2" w:rsidP="00C13D30">
      <w:pPr>
        <w:pStyle w:val="Sraopastraipa"/>
        <w:numPr>
          <w:ilvl w:val="2"/>
          <w:numId w:val="3"/>
        </w:numPr>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priežiūros simboliai. </w:t>
      </w:r>
    </w:p>
    <w:p w14:paraId="3A14C61D" w14:textId="7777777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Prekių audiniai turi atitikti bendruosius eksploatacinius reikalavimus:</w:t>
      </w:r>
    </w:p>
    <w:p w14:paraId="4A012219" w14:textId="77777777"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turi būti lengvai valomi, sušlapę – nedažyti;</w:t>
      </w:r>
    </w:p>
    <w:p w14:paraId="2885F193" w14:textId="77777777"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džiovinami aukštoje temperatūroje, todėl po skalbimo ir džiovinimo prekė privalo išlaikyti pirminį dydį (susitraukti gali ne daugiau nei 2 %); </w:t>
      </w:r>
    </w:p>
    <w:p w14:paraId="35915BBC" w14:textId="77777777"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w:t>
      </w:r>
      <w:proofErr w:type="spellStart"/>
      <w:r w:rsidRPr="001E4D0E">
        <w:rPr>
          <w:rFonts w:ascii="Arial" w:eastAsia="Arial" w:hAnsi="Arial" w:cs="Arial"/>
          <w:sz w:val="20"/>
          <w:szCs w:val="20"/>
          <w:lang w:val="lt-LT"/>
        </w:rPr>
        <w:t>retrorefleksinės</w:t>
      </w:r>
      <w:proofErr w:type="spellEnd"/>
      <w:r w:rsidRPr="001E4D0E">
        <w:rPr>
          <w:rFonts w:ascii="Arial" w:eastAsia="Arial" w:hAnsi="Arial" w:cs="Arial"/>
          <w:sz w:val="20"/>
          <w:szCs w:val="20"/>
          <w:lang w:val="lt-LT"/>
        </w:rPr>
        <w:t xml:space="preserve"> juostos (atspindžio juostos) turi būti lengvai valomos, nelūžinėti, neatsilupti, turi būti atsparios šalčiui;</w:t>
      </w:r>
    </w:p>
    <w:p w14:paraId="24791224" w14:textId="77777777"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abi </w:t>
      </w:r>
      <w:proofErr w:type="spellStart"/>
      <w:r w:rsidRPr="001E4D0E">
        <w:rPr>
          <w:rFonts w:ascii="Arial" w:eastAsia="Arial" w:hAnsi="Arial" w:cs="Arial"/>
          <w:sz w:val="20"/>
          <w:szCs w:val="20"/>
          <w:lang w:val="lt-LT"/>
        </w:rPr>
        <w:t>retrorefleksinės</w:t>
      </w:r>
      <w:proofErr w:type="spellEnd"/>
      <w:r w:rsidRPr="001E4D0E">
        <w:rPr>
          <w:rFonts w:ascii="Arial" w:eastAsia="Arial" w:hAnsi="Arial" w:cs="Arial"/>
          <w:sz w:val="20"/>
          <w:szCs w:val="20"/>
          <w:lang w:val="lt-LT"/>
        </w:rPr>
        <w:t xml:space="preserve"> juostos (atspindžio juostos) pusės turi būti prisiūtos dviguba siūle. Gaminiams, kuriems taikomas standarto EN 343 reikalavimas, juostos turi būti pritvirtintos taip, kad nepažeistų šio reikalavimo, bet skalbiant drabužį, juostos nenuplyštų.</w:t>
      </w:r>
    </w:p>
    <w:p w14:paraId="53B9B68F" w14:textId="53713808"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šilti d</w:t>
      </w:r>
      <w:r w:rsidR="008B7437" w:rsidRPr="001E4D0E">
        <w:rPr>
          <w:rFonts w:ascii="Arial" w:eastAsia="Arial" w:hAnsi="Arial" w:cs="Arial"/>
          <w:sz w:val="20"/>
          <w:szCs w:val="20"/>
          <w:lang w:val="lt-LT"/>
        </w:rPr>
        <w:t xml:space="preserve">rabužiai </w:t>
      </w:r>
      <w:r w:rsidRPr="001E4D0E">
        <w:rPr>
          <w:rFonts w:ascii="Arial" w:eastAsia="Arial" w:hAnsi="Arial" w:cs="Arial"/>
          <w:sz w:val="20"/>
          <w:szCs w:val="20"/>
          <w:lang w:val="lt-LT"/>
        </w:rPr>
        <w:t xml:space="preserve">turi būti pašiltinti </w:t>
      </w:r>
      <w:proofErr w:type="spellStart"/>
      <w:r w:rsidRPr="001E4D0E">
        <w:rPr>
          <w:rFonts w:ascii="Arial" w:eastAsia="Arial" w:hAnsi="Arial" w:cs="Arial"/>
          <w:sz w:val="20"/>
          <w:szCs w:val="20"/>
          <w:lang w:val="lt-LT"/>
        </w:rPr>
        <w:t>sinteponu</w:t>
      </w:r>
      <w:proofErr w:type="spellEnd"/>
      <w:r w:rsidRPr="001E4D0E">
        <w:rPr>
          <w:rFonts w:ascii="Arial" w:eastAsia="Arial" w:hAnsi="Arial" w:cs="Arial"/>
          <w:sz w:val="20"/>
          <w:szCs w:val="20"/>
          <w:lang w:val="lt-LT"/>
        </w:rPr>
        <w:t>.</w:t>
      </w:r>
    </w:p>
    <w:p w14:paraId="169D70BB" w14:textId="46EAFE94"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Prekės turi būti iš audinių, kurių charakteristikos turi būti ne blogesnės už pirkimo dalių lentelėse joms nurodytus standartus arba lygiaverčių standartų reikalavimus. Audiniams turi būti pateikti sertifikatai arba notifikuotų ar akredituotų EB laboratorijų bandymų protokolai</w:t>
      </w:r>
      <w:r w:rsidR="0027773D" w:rsidRPr="001E4D0E">
        <w:rPr>
          <w:rFonts w:ascii="Arial" w:eastAsia="Arial" w:hAnsi="Arial" w:cs="Arial"/>
          <w:sz w:val="20"/>
          <w:szCs w:val="20"/>
          <w:lang w:val="lt-LT"/>
        </w:rPr>
        <w:t xml:space="preserve"> arba </w:t>
      </w:r>
      <w:r w:rsidRPr="001E4D0E">
        <w:rPr>
          <w:rFonts w:ascii="Arial" w:eastAsia="Arial" w:hAnsi="Arial" w:cs="Arial"/>
          <w:sz w:val="20"/>
          <w:szCs w:val="20"/>
          <w:lang w:val="lt-LT"/>
        </w:rPr>
        <w:t>technini</w:t>
      </w:r>
      <w:r w:rsidR="00F31D3A" w:rsidRPr="001E4D0E">
        <w:rPr>
          <w:rFonts w:ascii="Arial" w:eastAsia="Arial" w:hAnsi="Arial" w:cs="Arial"/>
          <w:sz w:val="20"/>
          <w:szCs w:val="20"/>
          <w:lang w:val="lt-LT"/>
        </w:rPr>
        <w:t>ai</w:t>
      </w:r>
      <w:r w:rsidRPr="001E4D0E">
        <w:rPr>
          <w:rFonts w:ascii="Arial" w:eastAsia="Arial" w:hAnsi="Arial" w:cs="Arial"/>
          <w:sz w:val="20"/>
          <w:szCs w:val="20"/>
          <w:lang w:val="lt-LT"/>
        </w:rPr>
        <w:t xml:space="preserve"> lap</w:t>
      </w:r>
      <w:r w:rsidR="00F31D3A" w:rsidRPr="001E4D0E">
        <w:rPr>
          <w:rFonts w:ascii="Arial" w:eastAsia="Arial" w:hAnsi="Arial" w:cs="Arial"/>
          <w:sz w:val="20"/>
          <w:szCs w:val="20"/>
          <w:lang w:val="lt-LT"/>
        </w:rPr>
        <w:t>ai</w:t>
      </w:r>
      <w:r w:rsidRPr="001E4D0E">
        <w:rPr>
          <w:rFonts w:ascii="Arial" w:eastAsia="Arial" w:hAnsi="Arial" w:cs="Arial"/>
          <w:color w:val="ED0000"/>
          <w:sz w:val="20"/>
          <w:szCs w:val="20"/>
          <w:lang w:val="lt-LT"/>
        </w:rPr>
        <w:t xml:space="preserve">, </w:t>
      </w:r>
      <w:r w:rsidRPr="001E4D0E">
        <w:rPr>
          <w:rFonts w:ascii="Arial" w:eastAsia="Arial" w:hAnsi="Arial" w:cs="Arial"/>
          <w:sz w:val="20"/>
          <w:szCs w:val="20"/>
          <w:lang w:val="lt-LT"/>
        </w:rPr>
        <w:t xml:space="preserve">patvirtinantys jų atitiktį standartams arba lygiaverčių standartų reikalavimams (konkrečius reikalavimus audiniams žiūrėti prie drabužių aprašymų). </w:t>
      </w:r>
    </w:p>
    <w:p w14:paraId="30FA752D" w14:textId="233E4A0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Pristatant prekes prekė</w:t>
      </w:r>
      <w:r w:rsidR="003256A6" w:rsidRPr="001E4D0E">
        <w:rPr>
          <w:rFonts w:ascii="Arial" w:eastAsia="Arial" w:hAnsi="Arial" w:cs="Arial"/>
          <w:sz w:val="20"/>
          <w:szCs w:val="20"/>
          <w:lang w:val="lt-LT"/>
        </w:rPr>
        <w:t>s</w:t>
      </w:r>
      <w:r w:rsidRPr="001E4D0E">
        <w:rPr>
          <w:rFonts w:ascii="Arial" w:eastAsia="Arial" w:hAnsi="Arial" w:cs="Arial"/>
          <w:sz w:val="20"/>
          <w:szCs w:val="20"/>
          <w:lang w:val="lt-LT"/>
        </w:rPr>
        <w:t xml:space="preserve"> turės būti supakuot</w:t>
      </w:r>
      <w:r w:rsidR="003256A6" w:rsidRPr="001E4D0E">
        <w:rPr>
          <w:rFonts w:ascii="Arial" w:eastAsia="Arial" w:hAnsi="Arial" w:cs="Arial"/>
          <w:sz w:val="20"/>
          <w:szCs w:val="20"/>
          <w:lang w:val="lt-LT"/>
        </w:rPr>
        <w:t>os pagal dydžius</w:t>
      </w:r>
      <w:r w:rsidRPr="001E4D0E">
        <w:rPr>
          <w:rFonts w:ascii="Arial" w:eastAsia="Arial" w:hAnsi="Arial" w:cs="Arial"/>
          <w:sz w:val="20"/>
          <w:szCs w:val="20"/>
          <w:lang w:val="lt-LT"/>
        </w:rPr>
        <w:t xml:space="preserve">, o ant pakuotės </w:t>
      </w:r>
      <w:r w:rsidR="006646A6" w:rsidRPr="001E4D0E">
        <w:rPr>
          <w:rFonts w:ascii="Arial" w:eastAsia="Arial" w:hAnsi="Arial" w:cs="Arial"/>
          <w:sz w:val="20"/>
          <w:szCs w:val="20"/>
          <w:lang w:val="lt-LT"/>
        </w:rPr>
        <w:t xml:space="preserve">nurodytas </w:t>
      </w:r>
      <w:r w:rsidRPr="001E4D0E">
        <w:rPr>
          <w:rFonts w:ascii="Arial" w:eastAsia="Arial" w:hAnsi="Arial" w:cs="Arial"/>
          <w:sz w:val="20"/>
          <w:szCs w:val="20"/>
          <w:lang w:val="lt-LT"/>
        </w:rPr>
        <w:t>drabužio dydis</w:t>
      </w:r>
      <w:r w:rsidR="00930C0D" w:rsidRPr="001E4D0E">
        <w:rPr>
          <w:rFonts w:ascii="Arial" w:eastAsia="Arial" w:hAnsi="Arial" w:cs="Arial"/>
          <w:sz w:val="20"/>
          <w:szCs w:val="20"/>
          <w:lang w:val="lt-LT"/>
        </w:rPr>
        <w:t xml:space="preserve">, kurį tiekėjas pateikė Atsakingiems darbuotojams po atliktų matavimų, </w:t>
      </w:r>
      <w:r w:rsidRPr="001E4D0E">
        <w:rPr>
          <w:rFonts w:ascii="Arial" w:eastAsia="Arial" w:hAnsi="Arial" w:cs="Arial"/>
          <w:sz w:val="20"/>
          <w:szCs w:val="20"/>
          <w:lang w:val="lt-LT"/>
        </w:rPr>
        <w:t xml:space="preserve"> bei kiti duomenys iš užsaky</w:t>
      </w:r>
      <w:r w:rsidR="007C2614" w:rsidRPr="001E4D0E">
        <w:rPr>
          <w:rFonts w:ascii="Arial" w:eastAsia="Arial" w:hAnsi="Arial" w:cs="Arial"/>
          <w:sz w:val="20"/>
          <w:szCs w:val="20"/>
          <w:lang w:val="lt-LT"/>
        </w:rPr>
        <w:t>mo</w:t>
      </w:r>
      <w:r w:rsidR="009F120A" w:rsidRPr="001E4D0E">
        <w:rPr>
          <w:rFonts w:ascii="Arial" w:eastAsia="Arial" w:hAnsi="Arial" w:cs="Arial"/>
          <w:sz w:val="20"/>
          <w:szCs w:val="20"/>
          <w:lang w:val="lt-LT"/>
        </w:rPr>
        <w:t xml:space="preserve"> (užsakymo Nr</w:t>
      </w:r>
      <w:r w:rsidR="00AB0298" w:rsidRPr="001E4D0E">
        <w:rPr>
          <w:rFonts w:ascii="Arial" w:eastAsia="Arial" w:hAnsi="Arial" w:cs="Arial"/>
          <w:sz w:val="20"/>
          <w:szCs w:val="20"/>
          <w:lang w:val="lt-LT"/>
        </w:rPr>
        <w:t>. ir kt.)</w:t>
      </w:r>
      <w:r w:rsidR="00451A62" w:rsidRPr="001E4D0E">
        <w:rPr>
          <w:rFonts w:ascii="Arial" w:eastAsia="Arial" w:hAnsi="Arial" w:cs="Arial"/>
          <w:sz w:val="20"/>
          <w:szCs w:val="20"/>
          <w:lang w:val="lt-LT"/>
        </w:rPr>
        <w:t xml:space="preserve">, </w:t>
      </w:r>
      <w:r w:rsidR="00137F06" w:rsidRPr="001E4D0E">
        <w:rPr>
          <w:rFonts w:ascii="Arial" w:eastAsia="Arial" w:hAnsi="Arial" w:cs="Arial"/>
          <w:sz w:val="20"/>
          <w:szCs w:val="20"/>
          <w:lang w:val="lt-LT"/>
        </w:rPr>
        <w:t xml:space="preserve">siunčiant prekes </w:t>
      </w:r>
      <w:r w:rsidR="008F59DB" w:rsidRPr="001E4D0E">
        <w:rPr>
          <w:rFonts w:ascii="Arial" w:eastAsia="Arial" w:hAnsi="Arial" w:cs="Arial"/>
          <w:sz w:val="20"/>
          <w:szCs w:val="20"/>
          <w:lang w:val="lt-LT"/>
        </w:rPr>
        <w:t xml:space="preserve">prie prekių </w:t>
      </w:r>
      <w:r w:rsidR="00137F06" w:rsidRPr="001E4D0E">
        <w:rPr>
          <w:rFonts w:ascii="Arial" w:eastAsia="Arial" w:hAnsi="Arial" w:cs="Arial"/>
          <w:sz w:val="20"/>
          <w:szCs w:val="20"/>
          <w:lang w:val="lt-LT"/>
        </w:rPr>
        <w:t xml:space="preserve">turi būti </w:t>
      </w:r>
      <w:r w:rsidR="00451A62" w:rsidRPr="001E4D0E">
        <w:rPr>
          <w:rFonts w:ascii="Arial" w:eastAsia="Arial" w:hAnsi="Arial" w:cs="Arial"/>
          <w:sz w:val="20"/>
          <w:szCs w:val="20"/>
          <w:lang w:val="lt-LT"/>
        </w:rPr>
        <w:t>pridėtas darbuotojų sąrašas</w:t>
      </w:r>
      <w:r w:rsidR="00A6249F" w:rsidRPr="001E4D0E">
        <w:rPr>
          <w:rFonts w:ascii="Arial" w:eastAsia="Arial" w:hAnsi="Arial" w:cs="Arial"/>
          <w:sz w:val="20"/>
          <w:szCs w:val="20"/>
          <w:lang w:val="lt-LT"/>
        </w:rPr>
        <w:t xml:space="preserve">, kuriems užsakytos prekės, </w:t>
      </w:r>
      <w:r w:rsidR="00451A62" w:rsidRPr="001E4D0E">
        <w:rPr>
          <w:rFonts w:ascii="Arial" w:eastAsia="Arial" w:hAnsi="Arial" w:cs="Arial"/>
          <w:sz w:val="20"/>
          <w:szCs w:val="20"/>
          <w:lang w:val="lt-LT"/>
        </w:rPr>
        <w:t>su</w:t>
      </w:r>
      <w:r w:rsidR="00B372F5" w:rsidRPr="001E4D0E">
        <w:rPr>
          <w:rFonts w:ascii="Arial" w:eastAsia="Arial" w:hAnsi="Arial" w:cs="Arial"/>
          <w:sz w:val="20"/>
          <w:szCs w:val="20"/>
          <w:lang w:val="lt-LT"/>
        </w:rPr>
        <w:t xml:space="preserve"> konkrečiais jų dydžiais</w:t>
      </w:r>
      <w:r w:rsidR="002B36C1" w:rsidRPr="001E4D0E">
        <w:rPr>
          <w:rFonts w:ascii="Arial" w:eastAsia="Arial" w:hAnsi="Arial" w:cs="Arial"/>
          <w:sz w:val="20"/>
          <w:szCs w:val="20"/>
          <w:lang w:val="lt-LT"/>
        </w:rPr>
        <w:t>.</w:t>
      </w:r>
    </w:p>
    <w:p w14:paraId="136DFE84" w14:textId="0B8F720C"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Tiekėjas privalo pateikti d</w:t>
      </w:r>
      <w:r w:rsidR="008B7437" w:rsidRPr="001E4D0E">
        <w:rPr>
          <w:rFonts w:ascii="Arial" w:eastAsia="Arial" w:hAnsi="Arial" w:cs="Arial"/>
          <w:sz w:val="20"/>
          <w:szCs w:val="20"/>
          <w:lang w:val="lt-LT"/>
        </w:rPr>
        <w:t>rabužių</w:t>
      </w:r>
      <w:r w:rsidR="000C0066" w:rsidRPr="001E4D0E">
        <w:rPr>
          <w:rFonts w:ascii="Arial" w:eastAsia="Arial" w:hAnsi="Arial" w:cs="Arial"/>
          <w:sz w:val="20"/>
          <w:szCs w:val="20"/>
          <w:lang w:val="lt-LT"/>
        </w:rPr>
        <w:t xml:space="preserve"> </w:t>
      </w:r>
      <w:r w:rsidRPr="001E4D0E">
        <w:rPr>
          <w:rFonts w:ascii="Arial" w:eastAsia="Arial" w:hAnsi="Arial" w:cs="Arial"/>
          <w:sz w:val="20"/>
          <w:szCs w:val="20"/>
          <w:lang w:val="lt-LT"/>
        </w:rPr>
        <w:t>priežiūros instrukciją (reglamentą), kurios laikantis būtų užtikrinta d</w:t>
      </w:r>
      <w:r w:rsidR="00016796" w:rsidRPr="001E4D0E">
        <w:rPr>
          <w:rFonts w:ascii="Arial" w:eastAsia="Arial" w:hAnsi="Arial" w:cs="Arial"/>
          <w:sz w:val="20"/>
          <w:szCs w:val="20"/>
          <w:lang w:val="lt-LT"/>
        </w:rPr>
        <w:t>rabužių</w:t>
      </w:r>
      <w:r w:rsidRPr="001E4D0E">
        <w:rPr>
          <w:rFonts w:ascii="Arial" w:eastAsia="Arial" w:hAnsi="Arial" w:cs="Arial"/>
          <w:sz w:val="20"/>
          <w:szCs w:val="20"/>
          <w:lang w:val="lt-LT"/>
        </w:rPr>
        <w:t xml:space="preserve"> kokybė juos skalbiant bei prižiūrint</w:t>
      </w:r>
      <w:r w:rsidR="00255405" w:rsidRPr="001E4D0E">
        <w:rPr>
          <w:rFonts w:ascii="Arial" w:eastAsia="Arial" w:hAnsi="Arial" w:cs="Arial"/>
          <w:sz w:val="20"/>
          <w:szCs w:val="20"/>
          <w:lang w:val="lt-LT"/>
        </w:rPr>
        <w:t>.</w:t>
      </w:r>
    </w:p>
    <w:p w14:paraId="7DC9C625" w14:textId="1916F9A6"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Tiekėjas įsipareigoja </w:t>
      </w:r>
      <w:r w:rsidR="002A4BF1" w:rsidRPr="001E4D0E">
        <w:rPr>
          <w:rFonts w:ascii="Arial" w:eastAsia="Arial" w:hAnsi="Arial" w:cs="Arial"/>
          <w:sz w:val="20"/>
          <w:szCs w:val="20"/>
          <w:lang w:val="lt-LT"/>
        </w:rPr>
        <w:t xml:space="preserve">sutarties </w:t>
      </w:r>
      <w:r w:rsidRPr="001E4D0E">
        <w:rPr>
          <w:rFonts w:ascii="Arial" w:eastAsia="Arial" w:hAnsi="Arial" w:cs="Arial"/>
          <w:sz w:val="20"/>
          <w:szCs w:val="20"/>
          <w:lang w:val="lt-LT"/>
        </w:rPr>
        <w:t>galiojimo laikotarpiu, Pirkėjui pareikalavus, konsultuoti Pirkėją d</w:t>
      </w:r>
      <w:r w:rsidR="00537C3D" w:rsidRPr="001E4D0E">
        <w:rPr>
          <w:rFonts w:ascii="Arial" w:eastAsia="Arial" w:hAnsi="Arial" w:cs="Arial"/>
          <w:sz w:val="20"/>
          <w:szCs w:val="20"/>
          <w:lang w:val="lt-LT"/>
        </w:rPr>
        <w:t>rabužių</w:t>
      </w:r>
      <w:r w:rsidRPr="001E4D0E">
        <w:rPr>
          <w:rFonts w:ascii="Arial" w:eastAsia="Arial" w:hAnsi="Arial" w:cs="Arial"/>
          <w:sz w:val="20"/>
          <w:szCs w:val="20"/>
          <w:lang w:val="lt-LT"/>
        </w:rPr>
        <w:t xml:space="preserve"> priežiūros klausimais.</w:t>
      </w:r>
    </w:p>
    <w:p w14:paraId="40C3827C" w14:textId="7777777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 </w:t>
      </w:r>
      <w:bookmarkStart w:id="6" w:name="_Hlk131605078"/>
      <w:r w:rsidRPr="001E4D0E">
        <w:rPr>
          <w:rFonts w:ascii="Arial" w:eastAsia="Arial" w:hAnsi="Arial" w:cs="Arial"/>
          <w:sz w:val="20"/>
          <w:szCs w:val="20"/>
          <w:lang w:val="lt-LT"/>
        </w:rPr>
        <w:t>Prekių furnitūrai (drabužių sagos, sagtys, kabliukai, užtrauktukai ir pan.) turi būti suteikta ne trumpesnė nei 12 mėnesių garantiją nuo prekių perdavimo Pirkėjui dienos.</w:t>
      </w:r>
    </w:p>
    <w:bookmarkEnd w:id="6"/>
    <w:p w14:paraId="10CAA50E" w14:textId="4767DA45" w:rsidR="007A108F" w:rsidRPr="001E4D0E" w:rsidRDefault="00D34E29"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lastRenderedPageBreak/>
        <w:t>Audi</w:t>
      </w:r>
      <w:r w:rsidR="00D74E90" w:rsidRPr="001E4D0E">
        <w:rPr>
          <w:rFonts w:ascii="Arial" w:eastAsia="Arial" w:hAnsi="Arial" w:cs="Arial"/>
          <w:sz w:val="20"/>
          <w:szCs w:val="20"/>
          <w:lang w:val="lt-LT"/>
        </w:rPr>
        <w:t>n</w:t>
      </w:r>
      <w:r w:rsidRPr="001E4D0E">
        <w:rPr>
          <w:rFonts w:ascii="Arial" w:eastAsia="Arial" w:hAnsi="Arial" w:cs="Arial"/>
          <w:sz w:val="20"/>
          <w:szCs w:val="20"/>
          <w:lang w:val="lt-LT"/>
        </w:rPr>
        <w:t>ių spalvos nurodytos kiekvienoje pozicijoje</w:t>
      </w:r>
      <w:r w:rsidR="00D74E90" w:rsidRPr="001E4D0E">
        <w:rPr>
          <w:rFonts w:ascii="Arial" w:eastAsia="Arial" w:hAnsi="Arial" w:cs="Arial"/>
          <w:sz w:val="20"/>
          <w:szCs w:val="20"/>
          <w:lang w:val="lt-LT"/>
        </w:rPr>
        <w:t>.</w:t>
      </w:r>
      <w:r w:rsidR="0019796E" w:rsidRPr="001E4D0E">
        <w:rPr>
          <w:rFonts w:ascii="Arial" w:eastAsia="Arial" w:hAnsi="Arial" w:cs="Arial"/>
          <w:sz w:val="20"/>
          <w:szCs w:val="20"/>
          <w:lang w:val="lt-LT"/>
        </w:rPr>
        <w:t xml:space="preserve"> </w:t>
      </w:r>
      <w:r w:rsidR="00791290" w:rsidRPr="001E4D0E">
        <w:rPr>
          <w:rFonts w:ascii="Arial" w:eastAsia="Arial" w:hAnsi="Arial" w:cs="Arial"/>
          <w:sz w:val="20"/>
          <w:szCs w:val="20"/>
          <w:lang w:val="lt-LT"/>
        </w:rPr>
        <w:t xml:space="preserve">Tiekėjo </w:t>
      </w:r>
      <w:r w:rsidR="00F539E1" w:rsidRPr="001E4D0E">
        <w:rPr>
          <w:rFonts w:ascii="Arial" w:eastAsia="Arial" w:hAnsi="Arial" w:cs="Arial"/>
          <w:sz w:val="20"/>
          <w:szCs w:val="20"/>
          <w:lang w:val="lt-LT"/>
        </w:rPr>
        <w:t>siūloma prekės spalva</w:t>
      </w:r>
      <w:r w:rsidR="00791290" w:rsidRPr="001E4D0E">
        <w:rPr>
          <w:rFonts w:ascii="Arial" w:eastAsia="Arial" w:hAnsi="Arial" w:cs="Arial"/>
          <w:sz w:val="20"/>
          <w:szCs w:val="20"/>
          <w:lang w:val="lt-LT"/>
        </w:rPr>
        <w:t xml:space="preserve"> </w:t>
      </w:r>
      <w:r w:rsidR="009B6D49" w:rsidRPr="001E4D0E">
        <w:rPr>
          <w:rFonts w:ascii="Arial" w:eastAsia="Arial" w:hAnsi="Arial" w:cs="Arial"/>
          <w:b/>
          <w:bCs/>
          <w:sz w:val="20"/>
          <w:szCs w:val="20"/>
          <w:lang w:val="lt-LT"/>
        </w:rPr>
        <w:t>2</w:t>
      </w:r>
      <w:r w:rsidR="0009726D" w:rsidRPr="001E4D0E">
        <w:rPr>
          <w:rFonts w:ascii="Arial" w:eastAsia="Arial" w:hAnsi="Arial" w:cs="Arial"/>
          <w:b/>
          <w:bCs/>
          <w:sz w:val="20"/>
          <w:szCs w:val="20"/>
          <w:lang w:val="lt-LT"/>
        </w:rPr>
        <w:t xml:space="preserve"> </w:t>
      </w:r>
      <w:proofErr w:type="spellStart"/>
      <w:r w:rsidR="009B6D49" w:rsidRPr="001E4D0E">
        <w:rPr>
          <w:rFonts w:ascii="Arial" w:eastAsia="Arial" w:hAnsi="Arial" w:cs="Arial"/>
          <w:b/>
          <w:bCs/>
          <w:sz w:val="20"/>
          <w:szCs w:val="20"/>
          <w:lang w:val="lt-LT"/>
        </w:rPr>
        <w:t>p.o.d</w:t>
      </w:r>
      <w:proofErr w:type="spellEnd"/>
      <w:r w:rsidR="009B6D49" w:rsidRPr="001E4D0E">
        <w:rPr>
          <w:rFonts w:ascii="Arial" w:eastAsia="Arial" w:hAnsi="Arial" w:cs="Arial"/>
          <w:b/>
          <w:bCs/>
          <w:sz w:val="20"/>
          <w:szCs w:val="20"/>
          <w:lang w:val="lt-LT"/>
        </w:rPr>
        <w:t xml:space="preserve">. </w:t>
      </w:r>
      <w:r w:rsidR="00791290" w:rsidRPr="001E4D0E">
        <w:rPr>
          <w:rFonts w:ascii="Arial" w:eastAsia="Arial" w:hAnsi="Arial" w:cs="Arial"/>
          <w:sz w:val="20"/>
          <w:szCs w:val="20"/>
          <w:lang w:val="lt-LT"/>
        </w:rPr>
        <w:t xml:space="preserve">turi derėti </w:t>
      </w:r>
      <w:r w:rsidR="002D2E6A" w:rsidRPr="001E4D0E">
        <w:rPr>
          <w:rFonts w:ascii="Arial" w:eastAsia="Arial" w:hAnsi="Arial" w:cs="Arial"/>
          <w:sz w:val="20"/>
          <w:szCs w:val="20"/>
          <w:lang w:val="lt-LT"/>
        </w:rPr>
        <w:t xml:space="preserve">visose </w:t>
      </w:r>
      <w:r w:rsidR="0017465A" w:rsidRPr="001E4D0E">
        <w:rPr>
          <w:rFonts w:ascii="Arial" w:eastAsia="Arial" w:hAnsi="Arial" w:cs="Arial"/>
          <w:sz w:val="20"/>
          <w:szCs w:val="20"/>
          <w:lang w:val="lt-LT"/>
        </w:rPr>
        <w:t xml:space="preserve">pirkimo </w:t>
      </w:r>
      <w:r w:rsidR="002D2E6A" w:rsidRPr="001E4D0E">
        <w:rPr>
          <w:rFonts w:ascii="Arial" w:eastAsia="Arial" w:hAnsi="Arial" w:cs="Arial"/>
          <w:sz w:val="20"/>
          <w:szCs w:val="20"/>
          <w:lang w:val="lt-LT"/>
        </w:rPr>
        <w:t>dalies drabužiuose</w:t>
      </w:r>
      <w:r w:rsidR="0093169E" w:rsidRPr="001E4D0E">
        <w:rPr>
          <w:rFonts w:ascii="Arial" w:eastAsia="Arial" w:hAnsi="Arial" w:cs="Arial"/>
          <w:sz w:val="20"/>
          <w:szCs w:val="20"/>
          <w:lang w:val="lt-LT"/>
        </w:rPr>
        <w:t xml:space="preserve"> (</w:t>
      </w:r>
      <w:r w:rsidR="006F383C" w:rsidRPr="001E4D0E">
        <w:rPr>
          <w:rFonts w:ascii="Arial" w:eastAsia="Arial" w:hAnsi="Arial" w:cs="Arial"/>
          <w:sz w:val="20"/>
          <w:szCs w:val="20"/>
          <w:lang w:val="lt-LT"/>
        </w:rPr>
        <w:t>tos pačios</w:t>
      </w:r>
      <w:r w:rsidR="0093169E" w:rsidRPr="001E4D0E">
        <w:rPr>
          <w:rFonts w:ascii="Arial" w:eastAsia="Arial" w:hAnsi="Arial" w:cs="Arial"/>
          <w:sz w:val="20"/>
          <w:szCs w:val="20"/>
          <w:lang w:val="lt-LT"/>
        </w:rPr>
        <w:t xml:space="preserve"> siūlomos prekės spalv</w:t>
      </w:r>
      <w:r w:rsidR="006F383C" w:rsidRPr="001E4D0E">
        <w:rPr>
          <w:rFonts w:ascii="Arial" w:eastAsia="Arial" w:hAnsi="Arial" w:cs="Arial"/>
          <w:sz w:val="20"/>
          <w:szCs w:val="20"/>
          <w:lang w:val="lt-LT"/>
        </w:rPr>
        <w:t>os)</w:t>
      </w:r>
      <w:r w:rsidR="00C203D0" w:rsidRPr="001E4D0E">
        <w:rPr>
          <w:rFonts w:ascii="Arial" w:eastAsia="Arial" w:hAnsi="Arial" w:cs="Arial"/>
          <w:sz w:val="20"/>
          <w:szCs w:val="20"/>
          <w:lang w:val="lt-LT"/>
        </w:rPr>
        <w:t>.</w:t>
      </w:r>
    </w:p>
    <w:p w14:paraId="4FB08F65" w14:textId="68228EBC"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Esant </w:t>
      </w:r>
      <w:r w:rsidR="002A4BF1" w:rsidRPr="001E4D0E">
        <w:rPr>
          <w:rFonts w:ascii="Arial" w:eastAsia="Arial" w:hAnsi="Arial" w:cs="Arial"/>
          <w:sz w:val="20"/>
          <w:szCs w:val="20"/>
          <w:lang w:val="lt-LT"/>
        </w:rPr>
        <w:t xml:space="preserve">Pirkėjo </w:t>
      </w:r>
      <w:r w:rsidRPr="001E4D0E">
        <w:rPr>
          <w:rFonts w:ascii="Arial" w:eastAsia="Arial" w:hAnsi="Arial" w:cs="Arial"/>
          <w:sz w:val="20"/>
          <w:szCs w:val="20"/>
          <w:lang w:val="lt-LT"/>
        </w:rPr>
        <w:t>poreikiui, Tiekėjas privalo pateikti nestandartinių dydžių drabuži</w:t>
      </w:r>
      <w:r w:rsidR="002A4BF1" w:rsidRPr="001E4D0E">
        <w:rPr>
          <w:rFonts w:ascii="Arial" w:eastAsia="Arial" w:hAnsi="Arial" w:cs="Arial"/>
          <w:sz w:val="20"/>
          <w:szCs w:val="20"/>
          <w:lang w:val="lt-LT"/>
        </w:rPr>
        <w:t>us</w:t>
      </w:r>
      <w:r w:rsidRPr="001E4D0E">
        <w:rPr>
          <w:rFonts w:ascii="Arial" w:eastAsia="Arial" w:hAnsi="Arial" w:cs="Arial"/>
          <w:sz w:val="20"/>
          <w:szCs w:val="20"/>
          <w:lang w:val="lt-LT"/>
        </w:rPr>
        <w:t xml:space="preserve">. Preliminarus nestandartinių </w:t>
      </w:r>
      <w:r w:rsidR="00E94A60" w:rsidRPr="001E4D0E">
        <w:rPr>
          <w:rFonts w:ascii="Arial" w:eastAsia="Arial" w:hAnsi="Arial" w:cs="Arial"/>
          <w:sz w:val="20"/>
          <w:szCs w:val="20"/>
          <w:lang w:val="lt-LT"/>
        </w:rPr>
        <w:t>drabužių</w:t>
      </w:r>
      <w:r w:rsidR="002A4BF1" w:rsidRPr="001E4D0E">
        <w:rPr>
          <w:rFonts w:ascii="Arial" w:eastAsia="Arial" w:hAnsi="Arial" w:cs="Arial"/>
          <w:sz w:val="20"/>
          <w:szCs w:val="20"/>
          <w:lang w:val="lt-LT"/>
        </w:rPr>
        <w:t xml:space="preserve"> </w:t>
      </w:r>
      <w:r w:rsidRPr="001E4D0E">
        <w:rPr>
          <w:rFonts w:ascii="Arial" w:eastAsia="Arial" w:hAnsi="Arial" w:cs="Arial"/>
          <w:sz w:val="20"/>
          <w:szCs w:val="20"/>
          <w:lang w:val="lt-LT"/>
        </w:rPr>
        <w:t xml:space="preserve">dydžių kiekis 2 % nuo viso galimo </w:t>
      </w:r>
      <w:r w:rsidR="002A4BF1" w:rsidRPr="001E4D0E">
        <w:rPr>
          <w:rFonts w:ascii="Arial" w:eastAsia="Arial" w:hAnsi="Arial" w:cs="Arial"/>
          <w:sz w:val="20"/>
          <w:szCs w:val="20"/>
          <w:lang w:val="lt-LT"/>
        </w:rPr>
        <w:t>p</w:t>
      </w:r>
      <w:r w:rsidRPr="001E4D0E">
        <w:rPr>
          <w:rFonts w:ascii="Arial" w:eastAsia="Arial" w:hAnsi="Arial" w:cs="Arial"/>
          <w:sz w:val="20"/>
          <w:szCs w:val="20"/>
          <w:lang w:val="lt-LT"/>
        </w:rPr>
        <w:t>rekių užsakymo kiekio.</w:t>
      </w:r>
    </w:p>
    <w:p w14:paraId="4379E5A4" w14:textId="0B234B9B"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Pirkėjui kilus įtarimų dėl gaminio kokybės, jis, informavęs Tiekėją, turi teisę juos išardyti ar kitaip paveikti, siekiant atlikti gaminių ekspertizę. </w:t>
      </w:r>
    </w:p>
    <w:p w14:paraId="366B9726" w14:textId="64183F3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Prekė turi būti kokybiškai pasiūta ir išlyginta, dėvint nevaržyti judesių (patogi), nesudėtinga priežiūra.</w:t>
      </w:r>
    </w:p>
    <w:p w14:paraId="58926D16" w14:textId="458AAF4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b/>
          <w:bCs/>
          <w:sz w:val="20"/>
          <w:szCs w:val="20"/>
          <w:lang w:val="lt-LT"/>
        </w:rPr>
      </w:pPr>
      <w:r w:rsidRPr="001E4D0E">
        <w:rPr>
          <w:rFonts w:ascii="Arial" w:eastAsia="Arial" w:hAnsi="Arial" w:cs="Arial"/>
          <w:b/>
          <w:bCs/>
          <w:sz w:val="20"/>
          <w:szCs w:val="20"/>
          <w:lang w:val="lt-LT"/>
        </w:rPr>
        <w:t xml:space="preserve">Tiekėjas pas save turi turėti ne mažiau kaip 5 (penkis) visų </w:t>
      </w:r>
      <w:r w:rsidR="00C04A34" w:rsidRPr="001E4D0E">
        <w:rPr>
          <w:rFonts w:ascii="Arial" w:eastAsia="Arial" w:hAnsi="Arial" w:cs="Arial"/>
          <w:b/>
          <w:bCs/>
          <w:sz w:val="20"/>
          <w:szCs w:val="20"/>
          <w:lang w:val="lt-LT"/>
        </w:rPr>
        <w:t xml:space="preserve">drabužių </w:t>
      </w:r>
      <w:r w:rsidRPr="001E4D0E">
        <w:rPr>
          <w:rFonts w:ascii="Arial" w:eastAsia="Arial" w:hAnsi="Arial" w:cs="Arial"/>
          <w:b/>
          <w:bCs/>
          <w:sz w:val="20"/>
          <w:szCs w:val="20"/>
          <w:lang w:val="lt-LT"/>
        </w:rPr>
        <w:t xml:space="preserve">dydžių ir išmatavimų (vienetai/komplektai/poros) </w:t>
      </w:r>
      <w:r w:rsidR="002A4BF1" w:rsidRPr="001E4D0E">
        <w:rPr>
          <w:rFonts w:ascii="Arial" w:eastAsia="Arial" w:hAnsi="Arial" w:cs="Arial"/>
          <w:b/>
          <w:bCs/>
          <w:sz w:val="20"/>
          <w:szCs w:val="20"/>
          <w:lang w:val="lt-LT"/>
        </w:rPr>
        <w:t>prekių</w:t>
      </w:r>
      <w:r w:rsidR="00C04A34" w:rsidRPr="001E4D0E">
        <w:rPr>
          <w:rFonts w:ascii="Arial" w:eastAsia="Arial" w:hAnsi="Arial" w:cs="Arial"/>
          <w:b/>
          <w:bCs/>
          <w:sz w:val="20"/>
          <w:szCs w:val="20"/>
          <w:lang w:val="lt-LT"/>
        </w:rPr>
        <w:t xml:space="preserve"> </w:t>
      </w:r>
      <w:r w:rsidR="002A4BF1" w:rsidRPr="001E4D0E">
        <w:rPr>
          <w:rFonts w:ascii="Arial" w:eastAsia="Arial" w:hAnsi="Arial" w:cs="Arial"/>
          <w:b/>
          <w:bCs/>
          <w:sz w:val="20"/>
          <w:szCs w:val="20"/>
          <w:lang w:val="lt-LT"/>
        </w:rPr>
        <w:t xml:space="preserve"> </w:t>
      </w:r>
      <w:r w:rsidRPr="001E4D0E">
        <w:rPr>
          <w:rFonts w:ascii="Arial" w:eastAsia="Arial" w:hAnsi="Arial" w:cs="Arial"/>
          <w:b/>
          <w:bCs/>
          <w:sz w:val="20"/>
          <w:szCs w:val="20"/>
          <w:lang w:val="lt-LT"/>
        </w:rPr>
        <w:t xml:space="preserve">(toliau - Rezervinės Prekės), kad esant poreikiu </w:t>
      </w:r>
      <w:r w:rsidR="002A4BF1" w:rsidRPr="001E4D0E">
        <w:rPr>
          <w:rFonts w:ascii="Arial" w:eastAsia="Arial" w:hAnsi="Arial" w:cs="Arial"/>
          <w:b/>
          <w:bCs/>
          <w:sz w:val="20"/>
          <w:szCs w:val="20"/>
          <w:lang w:val="lt-LT"/>
        </w:rPr>
        <w:t xml:space="preserve">Pirkėjas </w:t>
      </w:r>
      <w:r w:rsidRPr="001E4D0E">
        <w:rPr>
          <w:rFonts w:ascii="Arial" w:eastAsia="Arial" w:hAnsi="Arial" w:cs="Arial"/>
          <w:b/>
          <w:bCs/>
          <w:sz w:val="20"/>
          <w:szCs w:val="20"/>
          <w:lang w:val="lt-LT"/>
        </w:rPr>
        <w:t xml:space="preserve">greitai gautų </w:t>
      </w:r>
      <w:r w:rsidR="002A4BF1" w:rsidRPr="001E4D0E">
        <w:rPr>
          <w:rFonts w:ascii="Arial" w:eastAsia="Arial" w:hAnsi="Arial" w:cs="Arial"/>
          <w:b/>
          <w:bCs/>
          <w:sz w:val="20"/>
          <w:szCs w:val="20"/>
          <w:lang w:val="lt-LT"/>
        </w:rPr>
        <w:t xml:space="preserve">prekes </w:t>
      </w:r>
      <w:r w:rsidRPr="001E4D0E">
        <w:rPr>
          <w:rFonts w:ascii="Arial" w:eastAsia="Arial" w:hAnsi="Arial" w:cs="Arial"/>
          <w:b/>
          <w:bCs/>
          <w:sz w:val="20"/>
          <w:szCs w:val="20"/>
          <w:lang w:val="lt-LT"/>
        </w:rPr>
        <w:t xml:space="preserve">ir galėtų aprūpinti savo </w:t>
      </w:r>
      <w:r w:rsidR="002A4BF1" w:rsidRPr="001E4D0E">
        <w:rPr>
          <w:rFonts w:ascii="Arial" w:eastAsia="Arial" w:hAnsi="Arial" w:cs="Arial"/>
          <w:b/>
          <w:bCs/>
          <w:sz w:val="20"/>
          <w:szCs w:val="20"/>
          <w:lang w:val="lt-LT"/>
        </w:rPr>
        <w:t>darbuotojus</w:t>
      </w:r>
      <w:r w:rsidRPr="001E4D0E">
        <w:rPr>
          <w:rFonts w:ascii="Arial" w:eastAsia="Arial" w:hAnsi="Arial" w:cs="Arial"/>
          <w:b/>
          <w:bCs/>
          <w:sz w:val="20"/>
          <w:szCs w:val="20"/>
          <w:lang w:val="lt-LT"/>
        </w:rPr>
        <w:t xml:space="preserve">. Likus ne mažiau kaip 1 (vieneriems) metams iki </w:t>
      </w:r>
      <w:r w:rsidR="002A4BF1" w:rsidRPr="001E4D0E">
        <w:rPr>
          <w:rFonts w:ascii="Arial" w:eastAsia="Arial" w:hAnsi="Arial" w:cs="Arial"/>
          <w:b/>
          <w:bCs/>
          <w:sz w:val="20"/>
          <w:szCs w:val="20"/>
          <w:lang w:val="lt-LT"/>
        </w:rPr>
        <w:t xml:space="preserve">sutarties </w:t>
      </w:r>
      <w:r w:rsidRPr="001E4D0E">
        <w:rPr>
          <w:rFonts w:ascii="Arial" w:eastAsia="Arial" w:hAnsi="Arial" w:cs="Arial"/>
          <w:b/>
          <w:bCs/>
          <w:sz w:val="20"/>
          <w:szCs w:val="20"/>
          <w:lang w:val="lt-LT"/>
        </w:rPr>
        <w:t>galiojimo pabaigos Pirkėjas išpirks Tiekėjo laikomas Rezervines Prekes.</w:t>
      </w:r>
    </w:p>
    <w:p w14:paraId="764C11DD" w14:textId="16A6B6BE" w:rsidR="004933F4" w:rsidRPr="001E4D0E" w:rsidRDefault="007004A2" w:rsidP="00C13D30">
      <w:pPr>
        <w:pStyle w:val="Sraopastraipa"/>
        <w:numPr>
          <w:ilvl w:val="1"/>
          <w:numId w:val="3"/>
        </w:numPr>
        <w:spacing w:after="0" w:line="240" w:lineRule="auto"/>
        <w:ind w:left="0" w:firstLine="567"/>
        <w:jc w:val="both"/>
        <w:rPr>
          <w:rFonts w:ascii="Arial" w:hAnsi="Arial" w:cs="Arial"/>
          <w:sz w:val="20"/>
          <w:szCs w:val="20"/>
          <w:lang w:val="lt-LT"/>
        </w:rPr>
      </w:pPr>
      <w:r w:rsidRPr="001E4D0E">
        <w:rPr>
          <w:rFonts w:ascii="Arial" w:eastAsia="Arial" w:hAnsi="Arial" w:cs="Arial"/>
          <w:sz w:val="20"/>
          <w:szCs w:val="20"/>
          <w:lang w:val="lt-LT"/>
        </w:rPr>
        <w:t xml:space="preserve"> Pavyzdžių vertinimas: </w:t>
      </w:r>
      <w:bookmarkStart w:id="7" w:name="_Hlk190157758"/>
      <w:bookmarkStart w:id="8" w:name="_Hlk132707698"/>
      <w:r w:rsidRPr="001E4D0E">
        <w:rPr>
          <w:rFonts w:ascii="Arial" w:eastAsia="Arial" w:hAnsi="Arial" w:cs="Arial"/>
          <w:sz w:val="20"/>
          <w:szCs w:val="20"/>
          <w:lang w:val="lt-LT"/>
        </w:rPr>
        <w:t xml:space="preserve">Galimas </w:t>
      </w:r>
      <w:r w:rsidR="002A4BF1" w:rsidRPr="001E4D0E">
        <w:rPr>
          <w:rFonts w:ascii="Arial" w:eastAsia="Arial" w:hAnsi="Arial" w:cs="Arial"/>
          <w:sz w:val="20"/>
          <w:szCs w:val="20"/>
          <w:lang w:val="lt-LT"/>
        </w:rPr>
        <w:t xml:space="preserve">kiekvienos </w:t>
      </w:r>
      <w:proofErr w:type="spellStart"/>
      <w:r w:rsidR="002A4BF1" w:rsidRPr="001E4D0E">
        <w:rPr>
          <w:rFonts w:ascii="Arial" w:eastAsia="Arial" w:hAnsi="Arial" w:cs="Arial"/>
          <w:sz w:val="20"/>
          <w:szCs w:val="20"/>
          <w:lang w:val="lt-LT"/>
        </w:rPr>
        <w:t>p.o.d</w:t>
      </w:r>
      <w:proofErr w:type="spellEnd"/>
      <w:r w:rsidR="002A4BF1" w:rsidRPr="001E4D0E">
        <w:rPr>
          <w:rFonts w:ascii="Arial" w:eastAsia="Arial" w:hAnsi="Arial" w:cs="Arial"/>
          <w:sz w:val="20"/>
          <w:szCs w:val="20"/>
          <w:lang w:val="lt-LT"/>
        </w:rPr>
        <w:t xml:space="preserve">. </w:t>
      </w:r>
      <w:r w:rsidRPr="001E4D0E">
        <w:rPr>
          <w:rFonts w:ascii="Arial" w:eastAsia="Arial" w:hAnsi="Arial" w:cs="Arial"/>
          <w:sz w:val="20"/>
          <w:szCs w:val="20"/>
          <w:lang w:val="lt-LT"/>
        </w:rPr>
        <w:t xml:space="preserve">laimėtojas, ne vėliau kaip </w:t>
      </w:r>
      <w:r w:rsidRPr="001E4D0E">
        <w:rPr>
          <w:rFonts w:ascii="Arial" w:eastAsia="Arial" w:hAnsi="Arial" w:cs="Arial"/>
          <w:b/>
          <w:bCs/>
          <w:sz w:val="20"/>
          <w:szCs w:val="20"/>
          <w:lang w:val="lt-LT"/>
        </w:rPr>
        <w:t xml:space="preserve">per </w:t>
      </w:r>
      <w:r w:rsidR="00813486" w:rsidRPr="001E4D0E">
        <w:rPr>
          <w:rFonts w:ascii="Arial" w:eastAsia="Arial" w:hAnsi="Arial" w:cs="Arial"/>
          <w:b/>
          <w:bCs/>
          <w:sz w:val="20"/>
          <w:szCs w:val="20"/>
          <w:lang w:val="lt-LT"/>
        </w:rPr>
        <w:t>30</w:t>
      </w:r>
      <w:r w:rsidRPr="001E4D0E">
        <w:rPr>
          <w:rFonts w:ascii="Arial" w:eastAsia="Arial" w:hAnsi="Arial" w:cs="Arial"/>
          <w:b/>
          <w:bCs/>
          <w:sz w:val="20"/>
          <w:szCs w:val="20"/>
          <w:lang w:val="lt-LT"/>
        </w:rPr>
        <w:t xml:space="preserve"> (</w:t>
      </w:r>
      <w:r w:rsidR="00813486" w:rsidRPr="001E4D0E">
        <w:rPr>
          <w:rFonts w:ascii="Arial" w:eastAsia="Arial" w:hAnsi="Arial" w:cs="Arial"/>
          <w:b/>
          <w:bCs/>
          <w:sz w:val="20"/>
          <w:szCs w:val="20"/>
          <w:lang w:val="lt-LT"/>
        </w:rPr>
        <w:t>trisdešimt</w:t>
      </w:r>
      <w:r w:rsidRPr="001E4D0E">
        <w:rPr>
          <w:rFonts w:ascii="Arial" w:eastAsia="Arial" w:hAnsi="Arial" w:cs="Arial"/>
          <w:b/>
          <w:bCs/>
          <w:sz w:val="20"/>
          <w:szCs w:val="20"/>
          <w:lang w:val="lt-LT"/>
        </w:rPr>
        <w:t>)</w:t>
      </w:r>
      <w:r w:rsidRPr="001E4D0E">
        <w:rPr>
          <w:rFonts w:ascii="Arial" w:eastAsia="Arial" w:hAnsi="Arial" w:cs="Arial"/>
          <w:sz w:val="20"/>
          <w:szCs w:val="20"/>
          <w:lang w:val="lt-LT"/>
        </w:rPr>
        <w:t xml:space="preserve"> </w:t>
      </w:r>
      <w:r w:rsidR="00813486" w:rsidRPr="001E4D0E">
        <w:rPr>
          <w:rFonts w:ascii="Arial" w:eastAsia="Arial" w:hAnsi="Arial" w:cs="Arial"/>
          <w:sz w:val="20"/>
          <w:szCs w:val="20"/>
          <w:lang w:val="lt-LT"/>
        </w:rPr>
        <w:t>kalendorinių</w:t>
      </w:r>
      <w:r w:rsidRPr="001E4D0E">
        <w:rPr>
          <w:rFonts w:ascii="Arial" w:eastAsia="Arial" w:hAnsi="Arial" w:cs="Arial"/>
          <w:sz w:val="20"/>
          <w:szCs w:val="20"/>
          <w:lang w:val="lt-LT"/>
        </w:rPr>
        <w:t xml:space="preserve"> dienų nuo pranešimo CVPIS priemonėmis gavimo dienos, turės pateikti Pirkėjui etaloninius (pavyzdinius) </w:t>
      </w:r>
      <w:r w:rsidR="002A4BF1" w:rsidRPr="001E4D0E">
        <w:rPr>
          <w:rFonts w:ascii="Arial" w:eastAsia="Arial" w:hAnsi="Arial" w:cs="Arial"/>
          <w:sz w:val="20"/>
          <w:szCs w:val="20"/>
          <w:lang w:val="lt-LT"/>
        </w:rPr>
        <w:t xml:space="preserve">prekių </w:t>
      </w:r>
      <w:r w:rsidRPr="001E4D0E">
        <w:rPr>
          <w:rFonts w:ascii="Arial" w:eastAsia="Arial" w:hAnsi="Arial" w:cs="Arial"/>
          <w:sz w:val="20"/>
          <w:szCs w:val="20"/>
          <w:lang w:val="lt-LT"/>
        </w:rPr>
        <w:t>(</w:t>
      </w:r>
      <w:r w:rsidR="002A4BF1" w:rsidRPr="001E4D0E">
        <w:rPr>
          <w:rFonts w:ascii="Arial" w:eastAsia="Arial" w:hAnsi="Arial" w:cs="Arial"/>
          <w:sz w:val="20"/>
          <w:szCs w:val="20"/>
          <w:lang w:val="lt-LT"/>
        </w:rPr>
        <w:t>nurodytų Techninės specifikacijos 1 lentelė</w:t>
      </w:r>
      <w:r w:rsidRPr="001E4D0E">
        <w:rPr>
          <w:rFonts w:ascii="Arial" w:eastAsia="Arial" w:hAnsi="Arial" w:cs="Arial"/>
          <w:sz w:val="20"/>
          <w:szCs w:val="20"/>
          <w:lang w:val="lt-LT"/>
        </w:rPr>
        <w:t>) modelius</w:t>
      </w:r>
      <w:r w:rsidR="00E6603C" w:rsidRPr="001E4D0E">
        <w:rPr>
          <w:rFonts w:ascii="Arial" w:eastAsia="Arial" w:hAnsi="Arial" w:cs="Arial"/>
          <w:sz w:val="20"/>
          <w:szCs w:val="20"/>
          <w:lang w:val="lt-LT"/>
        </w:rPr>
        <w:t xml:space="preserve"> </w:t>
      </w:r>
      <w:r w:rsidR="00E6603C" w:rsidRPr="001E4D0E">
        <w:rPr>
          <w:rFonts w:ascii="Arial" w:eastAsia="Arial" w:hAnsi="Arial" w:cs="Arial"/>
          <w:b/>
          <w:bCs/>
          <w:sz w:val="20"/>
          <w:szCs w:val="20"/>
          <w:lang w:val="lt-LT"/>
        </w:rPr>
        <w:t>be logotip</w:t>
      </w:r>
      <w:r w:rsidR="00AF36BA" w:rsidRPr="001E4D0E">
        <w:rPr>
          <w:rFonts w:ascii="Arial" w:eastAsia="Arial" w:hAnsi="Arial" w:cs="Arial"/>
          <w:b/>
          <w:bCs/>
          <w:sz w:val="20"/>
          <w:szCs w:val="20"/>
          <w:lang w:val="lt-LT"/>
        </w:rPr>
        <w:t>ų</w:t>
      </w:r>
      <w:r w:rsidRPr="001E4D0E">
        <w:rPr>
          <w:rFonts w:ascii="Arial" w:eastAsia="Arial" w:hAnsi="Arial" w:cs="Arial"/>
          <w:b/>
          <w:sz w:val="20"/>
          <w:szCs w:val="20"/>
          <w:lang w:val="lt-LT"/>
        </w:rPr>
        <w:t xml:space="preserve">, </w:t>
      </w:r>
      <w:r w:rsidRPr="001E4D0E">
        <w:rPr>
          <w:rFonts w:ascii="Arial" w:eastAsia="Arial" w:hAnsi="Arial" w:cs="Arial"/>
          <w:sz w:val="20"/>
          <w:szCs w:val="20"/>
          <w:lang w:val="lt-LT"/>
        </w:rPr>
        <w:t>atitinkančius šioje Techninėje specifikacijoje nurodytus reikalavimus.</w:t>
      </w:r>
      <w:r w:rsidR="008562E7" w:rsidRPr="001E4D0E">
        <w:rPr>
          <w:rFonts w:ascii="Arial" w:eastAsia="Arial" w:hAnsi="Arial" w:cs="Arial"/>
          <w:sz w:val="20"/>
          <w:szCs w:val="20"/>
          <w:lang w:val="lt-LT"/>
        </w:rPr>
        <w:t xml:space="preserve"> </w:t>
      </w:r>
      <w:r w:rsidRPr="001E4D0E">
        <w:rPr>
          <w:rFonts w:ascii="Arial" w:eastAsia="Arial" w:hAnsi="Arial" w:cs="Arial"/>
          <w:b/>
          <w:bCs/>
          <w:color w:val="FF0000"/>
          <w:sz w:val="20"/>
          <w:szCs w:val="20"/>
          <w:lang w:val="lt-LT"/>
        </w:rPr>
        <w:t xml:space="preserve">Jeigu pateiktos prekės neatitinka techninės specifikacijos reikalavimų Tiekėjo pasiūlymas bus atmetamas. </w:t>
      </w:r>
      <w:r w:rsidRPr="001E4D0E">
        <w:rPr>
          <w:rFonts w:ascii="Arial" w:eastAsia="Arial" w:hAnsi="Arial" w:cs="Arial"/>
          <w:b/>
          <w:bCs/>
          <w:sz w:val="20"/>
          <w:szCs w:val="20"/>
          <w:lang w:val="lt-LT"/>
        </w:rPr>
        <w:t xml:space="preserve">Pirkėjui raštu patvirtinus apie </w:t>
      </w:r>
      <w:r w:rsidR="002A4BF1" w:rsidRPr="001E4D0E">
        <w:rPr>
          <w:rFonts w:ascii="Arial" w:eastAsia="Arial" w:hAnsi="Arial" w:cs="Arial"/>
          <w:b/>
          <w:bCs/>
          <w:sz w:val="20"/>
          <w:szCs w:val="20"/>
          <w:lang w:val="lt-LT"/>
        </w:rPr>
        <w:t xml:space="preserve">Tiekėjo </w:t>
      </w:r>
      <w:r w:rsidRPr="001E4D0E">
        <w:rPr>
          <w:rFonts w:ascii="Arial" w:eastAsia="Arial" w:hAnsi="Arial" w:cs="Arial"/>
          <w:b/>
          <w:bCs/>
          <w:sz w:val="20"/>
          <w:szCs w:val="20"/>
          <w:lang w:val="lt-LT"/>
        </w:rPr>
        <w:t>pateikto modelio tinkamumą, šis modelis bus laikomas etalonu</w:t>
      </w:r>
      <w:r w:rsidRPr="001E4D0E">
        <w:rPr>
          <w:rFonts w:ascii="Arial" w:eastAsia="Arial" w:hAnsi="Arial" w:cs="Arial"/>
          <w:sz w:val="20"/>
          <w:szCs w:val="20"/>
          <w:lang w:val="lt-LT"/>
        </w:rPr>
        <w:t xml:space="preserve">. </w:t>
      </w:r>
      <w:r w:rsidR="004933F4" w:rsidRPr="001E4D0E">
        <w:rPr>
          <w:rFonts w:ascii="Arial" w:hAnsi="Arial" w:cs="Arial"/>
          <w:sz w:val="20"/>
          <w:szCs w:val="20"/>
          <w:lang w:val="lt-LT"/>
        </w:rPr>
        <w:t>Etalonai bus laikomi pas Pirkėją visą sutarties galiojimo laikotarpį, o pasibaigus sutarties galiojimui, Tiekėjas pats savo lėšomis pasiims etalonus arba jie bus perdavimo-priėmimo aktu perduoti kaip Prekės (</w:t>
      </w:r>
      <w:r w:rsidR="00EF021B" w:rsidRPr="001E4D0E">
        <w:rPr>
          <w:rFonts w:ascii="Arial" w:hAnsi="Arial" w:cs="Arial"/>
          <w:sz w:val="20"/>
          <w:szCs w:val="20"/>
          <w:lang w:val="lt-LT"/>
        </w:rPr>
        <w:t xml:space="preserve">tokiu atveju tiekėjas turės ant </w:t>
      </w:r>
      <w:r w:rsidR="0046239E" w:rsidRPr="001E4D0E">
        <w:rPr>
          <w:rFonts w:ascii="Arial" w:hAnsi="Arial" w:cs="Arial"/>
          <w:sz w:val="20"/>
          <w:szCs w:val="20"/>
          <w:lang w:val="lt-LT"/>
        </w:rPr>
        <w:t>etaloninių prekių uždėti logotipus nustatytoms prekėms</w:t>
      </w:r>
      <w:r w:rsidR="004933F4" w:rsidRPr="001E4D0E">
        <w:rPr>
          <w:rFonts w:ascii="Arial" w:hAnsi="Arial" w:cs="Arial"/>
          <w:sz w:val="20"/>
          <w:szCs w:val="20"/>
          <w:lang w:val="lt-LT"/>
        </w:rPr>
        <w:t>) Pirkėjui ir Pirkėjas už jas apmokės</w:t>
      </w:r>
      <w:r w:rsidR="0068303E" w:rsidRPr="001E4D0E">
        <w:rPr>
          <w:rFonts w:ascii="Arial" w:hAnsi="Arial" w:cs="Arial"/>
          <w:sz w:val="20"/>
          <w:szCs w:val="20"/>
          <w:lang w:val="lt-LT"/>
        </w:rPr>
        <w:t>.</w:t>
      </w:r>
    </w:p>
    <w:bookmarkEnd w:id="7"/>
    <w:p w14:paraId="50518805" w14:textId="77777777" w:rsidR="007004A2" w:rsidRPr="001E4D0E" w:rsidRDefault="007004A2" w:rsidP="00C13D30">
      <w:pPr>
        <w:pStyle w:val="Sraopastraipa"/>
        <w:numPr>
          <w:ilvl w:val="1"/>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Sutarties vykdymo terminai:</w:t>
      </w:r>
    </w:p>
    <w:bookmarkEnd w:id="8"/>
    <w:p w14:paraId="62DC1642" w14:textId="7D668701"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Tiekėjas, ne vėliau kaip per 30 (trisdešimt) darbo dienų nuo informacijos</w:t>
      </w:r>
      <w:r w:rsidR="008F6901" w:rsidRPr="001E4D0E">
        <w:rPr>
          <w:rFonts w:ascii="Arial" w:eastAsia="Arial" w:hAnsi="Arial" w:cs="Arial"/>
          <w:sz w:val="20"/>
          <w:szCs w:val="20"/>
          <w:lang w:val="lt-LT"/>
        </w:rPr>
        <w:t xml:space="preserve"> dėl matavimų</w:t>
      </w:r>
      <w:r w:rsidRPr="001E4D0E">
        <w:rPr>
          <w:rFonts w:ascii="Arial" w:eastAsia="Arial" w:hAnsi="Arial" w:cs="Arial"/>
          <w:sz w:val="20"/>
          <w:szCs w:val="20"/>
          <w:lang w:val="lt-LT"/>
        </w:rPr>
        <w:t xml:space="preserve"> iš Pirkėjo gavimo dienos, turi </w:t>
      </w:r>
      <w:bookmarkStart w:id="9" w:name="_Hlk132795836"/>
      <w:r w:rsidRPr="001E4D0E">
        <w:rPr>
          <w:rFonts w:ascii="Arial" w:eastAsia="Arial" w:hAnsi="Arial" w:cs="Arial"/>
          <w:sz w:val="20"/>
          <w:szCs w:val="20"/>
          <w:lang w:val="lt-LT"/>
        </w:rPr>
        <w:t>išmatuoti Pirkėjo darbuotojus</w:t>
      </w:r>
      <w:bookmarkEnd w:id="9"/>
      <w:r w:rsidRPr="001E4D0E">
        <w:rPr>
          <w:rFonts w:ascii="Arial" w:eastAsia="Arial" w:hAnsi="Arial" w:cs="Arial"/>
          <w:sz w:val="20"/>
          <w:szCs w:val="20"/>
          <w:lang w:val="lt-LT"/>
        </w:rPr>
        <w:t xml:space="preserve"> nurodytais adresais (</w:t>
      </w:r>
      <w:r w:rsidR="002A4BF1" w:rsidRPr="001E4D0E">
        <w:rPr>
          <w:rFonts w:ascii="Arial" w:eastAsia="Arial" w:hAnsi="Arial" w:cs="Arial"/>
          <w:sz w:val="20"/>
          <w:szCs w:val="20"/>
          <w:lang w:val="lt-LT"/>
        </w:rPr>
        <w:t xml:space="preserve">Techninės specifikacijos </w:t>
      </w:r>
      <w:r w:rsidRPr="001E4D0E">
        <w:rPr>
          <w:rFonts w:ascii="Arial" w:eastAsia="Arial" w:hAnsi="Arial" w:cs="Arial"/>
          <w:sz w:val="20"/>
          <w:szCs w:val="20"/>
          <w:lang w:val="lt-LT"/>
        </w:rPr>
        <w:t xml:space="preserve">1 priedas). Matavimo tikslas – </w:t>
      </w:r>
      <w:r w:rsidR="002A4BF1" w:rsidRPr="001E4D0E">
        <w:rPr>
          <w:rFonts w:ascii="Arial" w:eastAsia="Arial" w:hAnsi="Arial" w:cs="Arial"/>
          <w:sz w:val="20"/>
          <w:szCs w:val="20"/>
          <w:lang w:val="lt-LT"/>
        </w:rPr>
        <w:t>prekių</w:t>
      </w:r>
      <w:r w:rsidRPr="001E4D0E">
        <w:rPr>
          <w:rFonts w:ascii="Arial" w:eastAsia="Arial" w:hAnsi="Arial" w:cs="Arial"/>
          <w:sz w:val="20"/>
          <w:szCs w:val="20"/>
          <w:lang w:val="lt-LT"/>
        </w:rPr>
        <w:t>, kurių ženklinime nurodomas konkretus dydis, pritaikymas konkrečiam darbuotojui</w:t>
      </w:r>
      <w:r w:rsidR="00435EC7" w:rsidRPr="001E4D0E">
        <w:rPr>
          <w:rFonts w:ascii="Arial" w:eastAsia="Arial" w:hAnsi="Arial" w:cs="Arial"/>
          <w:sz w:val="20"/>
          <w:szCs w:val="20"/>
          <w:lang w:val="lt-LT"/>
        </w:rPr>
        <w:t>,</w:t>
      </w:r>
      <w:r w:rsidRPr="001E4D0E">
        <w:rPr>
          <w:rFonts w:ascii="Arial" w:eastAsia="Arial" w:hAnsi="Arial" w:cs="Arial"/>
          <w:sz w:val="20"/>
          <w:szCs w:val="20"/>
          <w:lang w:val="lt-LT"/>
        </w:rPr>
        <w:t xml:space="preserve"> tai yra užfiksavimas koks konkretus Tiekėjo tiekiamos </w:t>
      </w:r>
      <w:r w:rsidR="00435EC7" w:rsidRPr="001E4D0E">
        <w:rPr>
          <w:rFonts w:ascii="Arial" w:eastAsia="Arial" w:hAnsi="Arial" w:cs="Arial"/>
          <w:sz w:val="20"/>
          <w:szCs w:val="20"/>
          <w:lang w:val="lt-LT"/>
        </w:rPr>
        <w:t xml:space="preserve">prekės </w:t>
      </w:r>
      <w:r w:rsidRPr="001E4D0E">
        <w:rPr>
          <w:rFonts w:ascii="Arial" w:eastAsia="Arial" w:hAnsi="Arial" w:cs="Arial"/>
          <w:sz w:val="20"/>
          <w:szCs w:val="20"/>
          <w:lang w:val="lt-LT"/>
        </w:rPr>
        <w:t xml:space="preserve">dydis tinka konkrečiam darbuotojui. Matavimui Tiekėjas gali naudoti savo tiekiamų </w:t>
      </w:r>
      <w:r w:rsidR="00435EC7" w:rsidRPr="001E4D0E">
        <w:rPr>
          <w:rFonts w:ascii="Arial" w:eastAsia="Arial" w:hAnsi="Arial" w:cs="Arial"/>
          <w:sz w:val="20"/>
          <w:szCs w:val="20"/>
          <w:lang w:val="lt-LT"/>
        </w:rPr>
        <w:t>standartinių prekių dydžius</w:t>
      </w:r>
      <w:r w:rsidRPr="001E4D0E">
        <w:rPr>
          <w:rFonts w:ascii="Arial" w:eastAsia="Arial" w:hAnsi="Arial" w:cs="Arial"/>
          <w:sz w:val="20"/>
          <w:szCs w:val="20"/>
          <w:lang w:val="lt-LT"/>
        </w:rPr>
        <w:t>. Išmatavus darbuotojus Tiekėjas informaciją (</w:t>
      </w:r>
      <w:proofErr w:type="spellStart"/>
      <w:r w:rsidRPr="001E4D0E">
        <w:rPr>
          <w:rFonts w:ascii="Arial" w:eastAsia="Arial" w:hAnsi="Arial" w:cs="Arial"/>
          <w:sz w:val="20"/>
          <w:szCs w:val="20"/>
          <w:lang w:val="lt-LT"/>
        </w:rPr>
        <w:t>exel</w:t>
      </w:r>
      <w:proofErr w:type="spellEnd"/>
      <w:r w:rsidRPr="001E4D0E">
        <w:rPr>
          <w:rFonts w:ascii="Arial" w:eastAsia="Arial" w:hAnsi="Arial" w:cs="Arial"/>
          <w:sz w:val="20"/>
          <w:szCs w:val="20"/>
          <w:lang w:val="lt-LT"/>
        </w:rPr>
        <w:t xml:space="preserve"> lentelės forma) apie tai kokio dydžio </w:t>
      </w:r>
      <w:r w:rsidR="00DA075B" w:rsidRPr="001E4D0E">
        <w:rPr>
          <w:rFonts w:ascii="Arial" w:eastAsia="Arial" w:hAnsi="Arial" w:cs="Arial"/>
          <w:sz w:val="20"/>
          <w:szCs w:val="20"/>
          <w:lang w:val="lt-LT"/>
        </w:rPr>
        <w:t>ir</w:t>
      </w:r>
      <w:r w:rsidR="0075483A" w:rsidRPr="001E4D0E">
        <w:rPr>
          <w:rFonts w:ascii="Arial" w:eastAsia="Arial" w:hAnsi="Arial" w:cs="Arial"/>
          <w:sz w:val="20"/>
          <w:szCs w:val="20"/>
          <w:lang w:val="lt-LT"/>
        </w:rPr>
        <w:t xml:space="preserve"> kiek drabužių </w:t>
      </w:r>
      <w:r w:rsidR="0075483A" w:rsidRPr="001E4D0E">
        <w:rPr>
          <w:rFonts w:ascii="Arial" w:eastAsia="Arial" w:hAnsi="Arial" w:cs="Arial"/>
          <w:b/>
          <w:bCs/>
          <w:sz w:val="20"/>
          <w:szCs w:val="20"/>
          <w:lang w:val="lt-LT"/>
        </w:rPr>
        <w:t xml:space="preserve">bus pritaikoma individualiai </w:t>
      </w:r>
      <w:r w:rsidRPr="001E4D0E">
        <w:rPr>
          <w:rFonts w:ascii="Arial" w:eastAsia="Arial" w:hAnsi="Arial" w:cs="Arial"/>
          <w:b/>
          <w:bCs/>
          <w:sz w:val="20"/>
          <w:szCs w:val="20"/>
          <w:lang w:val="lt-LT"/>
        </w:rPr>
        <w:t>konkrečiam</w:t>
      </w:r>
      <w:r w:rsidRPr="001E4D0E">
        <w:rPr>
          <w:rFonts w:ascii="Arial" w:eastAsia="Arial" w:hAnsi="Arial" w:cs="Arial"/>
          <w:sz w:val="20"/>
          <w:szCs w:val="20"/>
          <w:lang w:val="lt-LT"/>
        </w:rPr>
        <w:t xml:space="preserve"> darbuotojui pateikia elektroniniu paštu Pirkėjo </w:t>
      </w:r>
      <w:r w:rsidR="000C5A38" w:rsidRPr="001E4D0E">
        <w:rPr>
          <w:rFonts w:ascii="Arial" w:eastAsia="Arial" w:hAnsi="Arial" w:cs="Arial"/>
          <w:sz w:val="20"/>
          <w:szCs w:val="20"/>
          <w:lang w:val="lt-LT"/>
        </w:rPr>
        <w:t>a</w:t>
      </w:r>
      <w:r w:rsidRPr="001E4D0E">
        <w:rPr>
          <w:rFonts w:ascii="Arial" w:eastAsia="Arial" w:hAnsi="Arial" w:cs="Arial"/>
          <w:sz w:val="20"/>
          <w:szCs w:val="20"/>
          <w:lang w:val="lt-LT"/>
        </w:rPr>
        <w:t xml:space="preserve">tsakingam darbuotojui už prekių užsakymą-priėmimą (toliau-Atsakingi darbuotojai). </w:t>
      </w:r>
    </w:p>
    <w:p w14:paraId="783C9F79" w14:textId="3F309EDC" w:rsidR="003E7AB3" w:rsidRPr="001E4D0E" w:rsidRDefault="00435EC7"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bookmarkStart w:id="10" w:name="_Hlk131603366"/>
      <w:r w:rsidRPr="001E4D0E">
        <w:rPr>
          <w:rFonts w:ascii="Arial" w:eastAsia="Arial" w:hAnsi="Arial" w:cs="Arial"/>
          <w:sz w:val="20"/>
          <w:szCs w:val="20"/>
          <w:lang w:val="lt-LT"/>
        </w:rPr>
        <w:t xml:space="preserve">Vadovaudamiesi </w:t>
      </w:r>
      <w:r w:rsidR="007004A2" w:rsidRPr="001E4D0E">
        <w:rPr>
          <w:rFonts w:ascii="Arial" w:eastAsia="Arial" w:hAnsi="Arial" w:cs="Arial"/>
          <w:sz w:val="20"/>
          <w:szCs w:val="20"/>
          <w:lang w:val="lt-LT"/>
        </w:rPr>
        <w:t xml:space="preserve">Tiekėjo pateikta informacija apie tinkančius dydžius Atsakingi darbuotojai suformuoja užsakymą ir </w:t>
      </w:r>
      <w:r w:rsidR="006A30A4" w:rsidRPr="001E4D0E">
        <w:rPr>
          <w:rFonts w:ascii="Arial" w:eastAsia="Arial" w:hAnsi="Arial" w:cs="Arial"/>
          <w:sz w:val="20"/>
          <w:szCs w:val="20"/>
          <w:lang w:val="lt-LT"/>
        </w:rPr>
        <w:t xml:space="preserve">elektroniniu paštu </w:t>
      </w:r>
      <w:r w:rsidR="007004A2" w:rsidRPr="001E4D0E">
        <w:rPr>
          <w:rFonts w:ascii="Arial" w:eastAsia="Arial" w:hAnsi="Arial" w:cs="Arial"/>
          <w:sz w:val="20"/>
          <w:szCs w:val="20"/>
          <w:lang w:val="lt-LT"/>
        </w:rPr>
        <w:t>pateikia Tiekėjui. Užsakyme nurodo</w:t>
      </w:r>
      <w:r w:rsidR="00E36EAC" w:rsidRPr="001E4D0E">
        <w:rPr>
          <w:rFonts w:ascii="Arial" w:eastAsia="Arial" w:hAnsi="Arial" w:cs="Arial"/>
          <w:sz w:val="20"/>
          <w:szCs w:val="20"/>
          <w:lang w:val="lt-LT"/>
        </w:rPr>
        <w:t xml:space="preserve"> užsakymo numerį,</w:t>
      </w:r>
      <w:r w:rsidR="00665861" w:rsidRPr="001E4D0E">
        <w:rPr>
          <w:rFonts w:ascii="Arial" w:eastAsia="Arial" w:hAnsi="Arial" w:cs="Arial"/>
          <w:sz w:val="20"/>
          <w:szCs w:val="20"/>
          <w:lang w:val="lt-LT"/>
        </w:rPr>
        <w:t xml:space="preserve"> darbuotojų vardus/pavardes, prekės </w:t>
      </w:r>
      <w:r w:rsidR="000418E9" w:rsidRPr="001E4D0E">
        <w:rPr>
          <w:rFonts w:ascii="Arial" w:eastAsia="Arial" w:hAnsi="Arial" w:cs="Arial"/>
          <w:sz w:val="20"/>
          <w:szCs w:val="20"/>
          <w:lang w:val="lt-LT"/>
        </w:rPr>
        <w:t>pavadinimą,</w:t>
      </w:r>
      <w:r w:rsidR="007004A2" w:rsidRPr="001E4D0E">
        <w:rPr>
          <w:rFonts w:ascii="Arial" w:eastAsia="Arial" w:hAnsi="Arial" w:cs="Arial"/>
          <w:sz w:val="20"/>
          <w:szCs w:val="20"/>
          <w:lang w:val="lt-LT"/>
        </w:rPr>
        <w:t xml:space="preserve"> </w:t>
      </w:r>
      <w:r w:rsidR="00847B49" w:rsidRPr="001E4D0E">
        <w:rPr>
          <w:rFonts w:ascii="Arial" w:eastAsia="Arial" w:hAnsi="Arial" w:cs="Arial"/>
          <w:sz w:val="20"/>
          <w:szCs w:val="20"/>
          <w:lang w:val="lt-LT"/>
        </w:rPr>
        <w:t>konkrečius dydžius</w:t>
      </w:r>
      <w:r w:rsidR="004F0C7C" w:rsidRPr="001E4D0E">
        <w:rPr>
          <w:rFonts w:ascii="Arial" w:eastAsia="Arial" w:hAnsi="Arial" w:cs="Arial"/>
          <w:sz w:val="20"/>
          <w:szCs w:val="20"/>
          <w:lang w:val="lt-LT"/>
        </w:rPr>
        <w:t xml:space="preserve">, </w:t>
      </w:r>
      <w:r w:rsidR="007004A2" w:rsidRPr="001E4D0E">
        <w:rPr>
          <w:rFonts w:ascii="Arial" w:eastAsia="Arial" w:hAnsi="Arial" w:cs="Arial"/>
          <w:sz w:val="20"/>
          <w:szCs w:val="20"/>
          <w:lang w:val="lt-LT"/>
        </w:rPr>
        <w:t>kiekius, adresus (</w:t>
      </w:r>
      <w:r w:rsidRPr="001E4D0E">
        <w:rPr>
          <w:rFonts w:ascii="Arial" w:eastAsia="Arial" w:hAnsi="Arial" w:cs="Arial"/>
          <w:sz w:val="20"/>
          <w:szCs w:val="20"/>
          <w:lang w:val="lt-LT"/>
        </w:rPr>
        <w:t xml:space="preserve">Techninės specifikacijos </w:t>
      </w:r>
      <w:r w:rsidR="007004A2" w:rsidRPr="001E4D0E">
        <w:rPr>
          <w:rFonts w:ascii="Arial" w:eastAsia="Arial" w:hAnsi="Arial" w:cs="Arial"/>
          <w:sz w:val="20"/>
          <w:szCs w:val="20"/>
          <w:lang w:val="lt-LT"/>
        </w:rPr>
        <w:t xml:space="preserve">1 priedas), kuriais reikės pristatyti </w:t>
      </w:r>
      <w:r w:rsidR="00193195" w:rsidRPr="001E4D0E">
        <w:rPr>
          <w:rFonts w:ascii="Arial" w:eastAsia="Arial" w:hAnsi="Arial" w:cs="Arial"/>
          <w:sz w:val="20"/>
          <w:szCs w:val="20"/>
          <w:lang w:val="lt-LT"/>
        </w:rPr>
        <w:t xml:space="preserve">prekes </w:t>
      </w:r>
      <w:r w:rsidR="007004A2" w:rsidRPr="001E4D0E">
        <w:rPr>
          <w:rFonts w:ascii="Arial" w:eastAsia="Arial" w:hAnsi="Arial" w:cs="Arial"/>
          <w:sz w:val="20"/>
          <w:szCs w:val="20"/>
          <w:lang w:val="lt-LT"/>
        </w:rPr>
        <w:t xml:space="preserve">ir kitą su </w:t>
      </w:r>
      <w:r w:rsidR="00193195" w:rsidRPr="001E4D0E">
        <w:rPr>
          <w:rFonts w:ascii="Arial" w:eastAsia="Arial" w:hAnsi="Arial" w:cs="Arial"/>
          <w:sz w:val="20"/>
          <w:szCs w:val="20"/>
          <w:lang w:val="lt-LT"/>
        </w:rPr>
        <w:t xml:space="preserve">užsakymu </w:t>
      </w:r>
      <w:r w:rsidR="007004A2" w:rsidRPr="001E4D0E">
        <w:rPr>
          <w:rFonts w:ascii="Arial" w:eastAsia="Arial" w:hAnsi="Arial" w:cs="Arial"/>
          <w:sz w:val="20"/>
          <w:szCs w:val="20"/>
          <w:lang w:val="lt-LT"/>
        </w:rPr>
        <w:t>susijusią informaciją</w:t>
      </w:r>
      <w:r w:rsidR="00BC6CAB" w:rsidRPr="001E4D0E">
        <w:rPr>
          <w:rFonts w:ascii="Arial" w:eastAsia="Arial" w:hAnsi="Arial" w:cs="Arial"/>
          <w:sz w:val="20"/>
          <w:szCs w:val="20"/>
          <w:lang w:val="lt-LT"/>
        </w:rPr>
        <w:t>.</w:t>
      </w:r>
      <w:r w:rsidR="007004A2" w:rsidRPr="001E4D0E">
        <w:rPr>
          <w:rFonts w:ascii="Arial" w:eastAsia="Arial" w:hAnsi="Arial" w:cs="Arial"/>
          <w:sz w:val="20"/>
          <w:szCs w:val="20"/>
          <w:lang w:val="lt-LT"/>
        </w:rPr>
        <w:t xml:space="preserve"> </w:t>
      </w:r>
      <w:bookmarkStart w:id="11" w:name="_Hlk132787901"/>
    </w:p>
    <w:p w14:paraId="341F7B48" w14:textId="15CD919E" w:rsidR="00810889"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Pirmą kartą užsakomos </w:t>
      </w:r>
      <w:r w:rsidR="00435EC7" w:rsidRPr="001E4D0E">
        <w:rPr>
          <w:rFonts w:ascii="Arial" w:eastAsia="Arial" w:hAnsi="Arial" w:cs="Arial"/>
          <w:sz w:val="20"/>
          <w:szCs w:val="20"/>
          <w:lang w:val="lt-LT"/>
        </w:rPr>
        <w:t xml:space="preserve">prekės </w:t>
      </w:r>
      <w:r w:rsidRPr="001E4D0E">
        <w:rPr>
          <w:rFonts w:ascii="Arial" w:eastAsia="Arial" w:hAnsi="Arial" w:cs="Arial"/>
          <w:sz w:val="20"/>
          <w:szCs w:val="20"/>
          <w:lang w:val="lt-LT"/>
        </w:rPr>
        <w:t xml:space="preserve">turi būti pagamintos/pasiūtos </w:t>
      </w:r>
      <w:bookmarkEnd w:id="11"/>
      <w:r w:rsidRPr="001E4D0E">
        <w:rPr>
          <w:rFonts w:ascii="Arial" w:eastAsia="Arial" w:hAnsi="Arial" w:cs="Arial"/>
          <w:sz w:val="20"/>
          <w:szCs w:val="20"/>
          <w:lang w:val="lt-LT"/>
        </w:rPr>
        <w:t>ir visa apimtimi perduotos Pirkėjui nurodytais adresais (</w:t>
      </w:r>
      <w:r w:rsidR="00435EC7" w:rsidRPr="001E4D0E">
        <w:rPr>
          <w:rFonts w:ascii="Arial" w:eastAsia="Arial" w:hAnsi="Arial" w:cs="Arial"/>
          <w:sz w:val="20"/>
          <w:szCs w:val="20"/>
          <w:lang w:val="lt-LT"/>
        </w:rPr>
        <w:t xml:space="preserve">Techninės specifikacijos </w:t>
      </w:r>
      <w:r w:rsidRPr="001E4D0E">
        <w:rPr>
          <w:rFonts w:ascii="Arial" w:eastAsia="Arial" w:hAnsi="Arial" w:cs="Arial"/>
          <w:sz w:val="20"/>
          <w:szCs w:val="20"/>
          <w:lang w:val="lt-LT"/>
        </w:rPr>
        <w:t>1 priedas) ne vėliau kaip</w:t>
      </w:r>
      <w:r w:rsidR="00810889" w:rsidRPr="001E4D0E">
        <w:rPr>
          <w:rFonts w:ascii="Arial" w:eastAsia="Arial" w:hAnsi="Arial" w:cs="Arial"/>
          <w:sz w:val="20"/>
          <w:szCs w:val="20"/>
          <w:lang w:val="lt-LT"/>
        </w:rPr>
        <w:t>:</w:t>
      </w:r>
    </w:p>
    <w:p w14:paraId="27CAEEC5" w14:textId="2E2C666C" w:rsidR="0059589F" w:rsidRPr="001E4D0E" w:rsidRDefault="00881CC7" w:rsidP="00C13D30">
      <w:pPr>
        <w:pStyle w:val="Sraopastraipa"/>
        <w:numPr>
          <w:ilvl w:val="3"/>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eastAsia="lt-LT"/>
        </w:rPr>
        <w:t xml:space="preserve"> </w:t>
      </w:r>
      <w:r w:rsidR="007004A2" w:rsidRPr="001E4D0E">
        <w:rPr>
          <w:rFonts w:ascii="Arial" w:eastAsia="Arial" w:hAnsi="Arial" w:cs="Arial"/>
          <w:b/>
          <w:bCs/>
          <w:sz w:val="20"/>
          <w:szCs w:val="20"/>
          <w:u w:val="single"/>
          <w:lang w:val="lt-LT"/>
        </w:rPr>
        <w:t>Individualiai pritaikomi darbuotojui, kuriuos reikia siūti</w:t>
      </w:r>
      <w:r w:rsidR="00810889" w:rsidRPr="001E4D0E">
        <w:rPr>
          <w:rFonts w:ascii="Arial" w:eastAsia="Arial" w:hAnsi="Arial" w:cs="Arial"/>
          <w:sz w:val="20"/>
          <w:szCs w:val="20"/>
          <w:lang w:val="lt-LT" w:eastAsia="lt-LT"/>
        </w:rPr>
        <w:t xml:space="preserve"> </w:t>
      </w:r>
      <w:r w:rsidR="00D53A0E" w:rsidRPr="001E4D0E">
        <w:rPr>
          <w:rFonts w:ascii="Arial" w:eastAsia="Arial" w:hAnsi="Arial" w:cs="Arial"/>
          <w:sz w:val="20"/>
          <w:szCs w:val="20"/>
          <w:lang w:val="lt-LT" w:eastAsia="lt-LT"/>
        </w:rPr>
        <w:t xml:space="preserve">- </w:t>
      </w:r>
      <w:r w:rsidRPr="001E4D0E">
        <w:rPr>
          <w:rFonts w:ascii="Arial" w:eastAsia="Arial" w:hAnsi="Arial" w:cs="Arial"/>
          <w:sz w:val="20"/>
          <w:szCs w:val="20"/>
          <w:u w:val="single"/>
          <w:lang w:val="lt-LT"/>
        </w:rPr>
        <w:t>per 90 (devyniasdešimt) kalendorinių dienų nuo užsakymo pateikimo dienos</w:t>
      </w:r>
      <w:r w:rsidR="00C04F6F" w:rsidRPr="001E4D0E">
        <w:rPr>
          <w:rFonts w:ascii="Arial" w:eastAsia="Arial" w:hAnsi="Arial" w:cs="Arial"/>
          <w:sz w:val="20"/>
          <w:szCs w:val="20"/>
          <w:u w:val="single"/>
          <w:lang w:val="lt-LT"/>
        </w:rPr>
        <w:t>;</w:t>
      </w:r>
    </w:p>
    <w:p w14:paraId="28A48988" w14:textId="44F64BEC" w:rsidR="002D5184" w:rsidRPr="001E4D0E" w:rsidRDefault="00C04F6F" w:rsidP="00C13D30">
      <w:pPr>
        <w:pStyle w:val="Sraopastraipa"/>
        <w:numPr>
          <w:ilvl w:val="3"/>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Kitos </w:t>
      </w:r>
      <w:r w:rsidR="00435EC7" w:rsidRPr="001E4D0E">
        <w:rPr>
          <w:rFonts w:ascii="Arial" w:eastAsia="Arial" w:hAnsi="Arial" w:cs="Arial"/>
          <w:sz w:val="20"/>
          <w:szCs w:val="20"/>
          <w:lang w:val="lt-LT"/>
        </w:rPr>
        <w:t xml:space="preserve">prekės </w:t>
      </w:r>
      <w:r w:rsidR="00AB4058" w:rsidRPr="001E4D0E">
        <w:rPr>
          <w:rFonts w:ascii="Arial" w:eastAsia="Arial" w:hAnsi="Arial" w:cs="Arial"/>
          <w:sz w:val="20"/>
          <w:szCs w:val="20"/>
          <w:lang w:val="lt-LT"/>
        </w:rPr>
        <w:t>(</w:t>
      </w:r>
      <w:r w:rsidRPr="001E4D0E">
        <w:rPr>
          <w:rFonts w:ascii="Arial" w:eastAsia="Arial" w:hAnsi="Arial" w:cs="Arial"/>
          <w:sz w:val="20"/>
          <w:szCs w:val="20"/>
          <w:lang w:val="lt-LT"/>
        </w:rPr>
        <w:t xml:space="preserve">taip pat </w:t>
      </w:r>
      <w:r w:rsidR="00AB4058" w:rsidRPr="001E4D0E">
        <w:rPr>
          <w:rFonts w:ascii="Arial" w:eastAsia="Arial" w:hAnsi="Arial" w:cs="Arial"/>
          <w:sz w:val="20"/>
          <w:szCs w:val="20"/>
          <w:lang w:val="lt-LT"/>
        </w:rPr>
        <w:t xml:space="preserve">drabužiai, kurių </w:t>
      </w:r>
      <w:r w:rsidR="00AB4058" w:rsidRPr="001E4D0E">
        <w:rPr>
          <w:rFonts w:ascii="Arial" w:eastAsia="Arial" w:hAnsi="Arial" w:cs="Arial"/>
          <w:b/>
          <w:bCs/>
          <w:sz w:val="20"/>
          <w:szCs w:val="20"/>
          <w:lang w:val="lt-LT"/>
        </w:rPr>
        <w:t>nereikia ind</w:t>
      </w:r>
      <w:r w:rsidR="002D5184" w:rsidRPr="001E4D0E">
        <w:rPr>
          <w:rFonts w:ascii="Arial" w:eastAsia="Arial" w:hAnsi="Arial" w:cs="Arial"/>
          <w:b/>
          <w:bCs/>
          <w:sz w:val="20"/>
          <w:szCs w:val="20"/>
          <w:lang w:val="lt-LT"/>
        </w:rPr>
        <w:t xml:space="preserve">ividualiai </w:t>
      </w:r>
      <w:r w:rsidR="00435EC7" w:rsidRPr="001E4D0E">
        <w:rPr>
          <w:rFonts w:ascii="Arial" w:eastAsia="Arial" w:hAnsi="Arial" w:cs="Arial"/>
          <w:b/>
          <w:bCs/>
          <w:sz w:val="20"/>
          <w:szCs w:val="20"/>
          <w:lang w:val="lt-LT"/>
        </w:rPr>
        <w:t>siūti</w:t>
      </w:r>
      <w:r w:rsidR="002D5184" w:rsidRPr="001E4D0E">
        <w:rPr>
          <w:rFonts w:ascii="Arial" w:eastAsia="Arial" w:hAnsi="Arial" w:cs="Arial"/>
          <w:sz w:val="20"/>
          <w:szCs w:val="20"/>
          <w:lang w:val="lt-LT"/>
        </w:rPr>
        <w:t>)</w:t>
      </w:r>
      <w:r w:rsidR="007004A2" w:rsidRPr="001E4D0E">
        <w:rPr>
          <w:rFonts w:ascii="Arial" w:eastAsia="Arial" w:hAnsi="Arial" w:cs="Arial"/>
          <w:sz w:val="20"/>
          <w:szCs w:val="20"/>
          <w:lang w:val="lt-LT"/>
        </w:rPr>
        <w:t xml:space="preserve"> turi būti pristatomos ne ilgiau kaip per 20 (dvidešimt) darbo dienų nuo užsakymo pateikimo dienos</w:t>
      </w:r>
      <w:r w:rsidR="00DB0346" w:rsidRPr="001E4D0E">
        <w:rPr>
          <w:rFonts w:ascii="Arial" w:eastAsia="Arial" w:hAnsi="Arial" w:cs="Arial"/>
          <w:sz w:val="20"/>
          <w:szCs w:val="20"/>
          <w:lang w:val="lt-LT"/>
        </w:rPr>
        <w:t>;</w:t>
      </w:r>
    </w:p>
    <w:p w14:paraId="304ED824" w14:textId="4A48DA41" w:rsidR="007004A2" w:rsidRPr="001E4D0E" w:rsidRDefault="007004A2" w:rsidP="00C13D30">
      <w:pPr>
        <w:pStyle w:val="Sraopastraipa"/>
        <w:numPr>
          <w:ilvl w:val="3"/>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Pakartotinai užsakant arba keičiant brokuotas </w:t>
      </w:r>
      <w:r w:rsidR="00193195" w:rsidRPr="001E4D0E">
        <w:rPr>
          <w:rFonts w:ascii="Arial" w:eastAsia="Arial" w:hAnsi="Arial" w:cs="Arial"/>
          <w:sz w:val="20"/>
          <w:szCs w:val="20"/>
          <w:lang w:val="lt-LT"/>
        </w:rPr>
        <w:t xml:space="preserve">prekes, </w:t>
      </w:r>
      <w:r w:rsidRPr="001E4D0E">
        <w:rPr>
          <w:rFonts w:ascii="Arial" w:eastAsia="Arial" w:hAnsi="Arial" w:cs="Arial"/>
          <w:sz w:val="20"/>
          <w:szCs w:val="20"/>
          <w:lang w:val="lt-LT"/>
        </w:rPr>
        <w:t xml:space="preserve">jos turi būti pristatomos visa </w:t>
      </w:r>
      <w:r w:rsidR="00B377A0" w:rsidRPr="001E4D0E">
        <w:rPr>
          <w:rFonts w:ascii="Arial" w:eastAsia="Arial" w:hAnsi="Arial" w:cs="Arial"/>
          <w:sz w:val="20"/>
          <w:szCs w:val="20"/>
          <w:lang w:val="lt-LT"/>
        </w:rPr>
        <w:t xml:space="preserve">užsakymo </w:t>
      </w:r>
      <w:r w:rsidRPr="001E4D0E">
        <w:rPr>
          <w:rFonts w:ascii="Arial" w:eastAsia="Arial" w:hAnsi="Arial" w:cs="Arial"/>
          <w:sz w:val="20"/>
          <w:szCs w:val="20"/>
          <w:lang w:val="lt-LT"/>
        </w:rPr>
        <w:t>apimtimi ne vėliau kaip per 20</w:t>
      </w:r>
      <w:r w:rsidRPr="001E4D0E">
        <w:rPr>
          <w:rFonts w:ascii="Arial" w:eastAsia="Arial" w:hAnsi="Arial" w:cs="Arial"/>
          <w:color w:val="FF0000"/>
          <w:sz w:val="20"/>
          <w:szCs w:val="20"/>
          <w:lang w:val="lt-LT"/>
        </w:rPr>
        <w:t xml:space="preserve"> </w:t>
      </w:r>
      <w:r w:rsidRPr="001E4D0E">
        <w:rPr>
          <w:rFonts w:ascii="Arial" w:eastAsia="Arial" w:hAnsi="Arial" w:cs="Arial"/>
          <w:sz w:val="20"/>
          <w:szCs w:val="20"/>
          <w:lang w:val="lt-LT"/>
        </w:rPr>
        <w:t xml:space="preserve">(dvidešimt) kalendorinių dienų nuo </w:t>
      </w:r>
      <w:r w:rsidR="00193195" w:rsidRPr="001E4D0E">
        <w:rPr>
          <w:rFonts w:ascii="Arial" w:eastAsia="Arial" w:hAnsi="Arial" w:cs="Arial"/>
          <w:sz w:val="20"/>
          <w:szCs w:val="20"/>
          <w:lang w:val="lt-LT"/>
        </w:rPr>
        <w:t xml:space="preserve">užsakymo </w:t>
      </w:r>
      <w:r w:rsidRPr="001E4D0E">
        <w:rPr>
          <w:rFonts w:ascii="Arial" w:eastAsia="Arial" w:hAnsi="Arial" w:cs="Arial"/>
          <w:sz w:val="20"/>
          <w:szCs w:val="20"/>
          <w:lang w:val="lt-LT"/>
        </w:rPr>
        <w:t xml:space="preserve">pateikimo dienos. Prekių užsakymai pateikiami elektroniniu paštu. </w:t>
      </w:r>
    </w:p>
    <w:bookmarkEnd w:id="10"/>
    <w:p w14:paraId="5BC6A1B6" w14:textId="6BF4DC84" w:rsidR="007004A2" w:rsidRPr="001E4D0E" w:rsidRDefault="007004A2" w:rsidP="00C13D30">
      <w:pPr>
        <w:pStyle w:val="Sraopastraipa"/>
        <w:numPr>
          <w:ilvl w:val="2"/>
          <w:numId w:val="3"/>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Tiekėjas įsipareigoja konsultuoti Atsakingus darbuotojus ir pateikti tikslią instrukciją dėl Pirkėjo ne daugiau 5 (penkių) vienu metu </w:t>
      </w:r>
      <w:r w:rsidRPr="001E4D0E">
        <w:rPr>
          <w:rFonts w:ascii="Arial" w:hAnsi="Arial" w:cs="Arial"/>
          <w:sz w:val="20"/>
          <w:szCs w:val="20"/>
          <w:lang w:val="lt-LT"/>
        </w:rPr>
        <w:t xml:space="preserve">viename padalinyje </w:t>
      </w:r>
      <w:r w:rsidRPr="001E4D0E">
        <w:rPr>
          <w:rFonts w:ascii="Arial" w:eastAsia="Arial" w:hAnsi="Arial" w:cs="Arial"/>
          <w:sz w:val="20"/>
          <w:szCs w:val="20"/>
          <w:lang w:val="lt-LT"/>
        </w:rPr>
        <w:t xml:space="preserve">priimamų darbuotojų išmatavimo. Daugiau nei 5 (penkis) vienu metu priimamus naujus Pirkėjo darbuotojus išmatuoja Tiekėjas, susiderinęs atvykimo laiką su Atsakingais darbuotojais. </w:t>
      </w:r>
    </w:p>
    <w:p w14:paraId="23362C45" w14:textId="0E444DF8" w:rsidR="00AF01AB" w:rsidRPr="001E4D0E" w:rsidRDefault="00193195" w:rsidP="00C13D30">
      <w:pPr>
        <w:pStyle w:val="Sraopastraipa"/>
        <w:numPr>
          <w:ilvl w:val="1"/>
          <w:numId w:val="3"/>
        </w:numPr>
        <w:suppressAutoHyphens/>
        <w:spacing w:after="0" w:line="240" w:lineRule="auto"/>
        <w:ind w:left="0" w:firstLine="567"/>
        <w:jc w:val="both"/>
        <w:rPr>
          <w:rFonts w:ascii="Arial" w:eastAsia="Arial" w:hAnsi="Arial" w:cs="Arial"/>
          <w:color w:val="00B050"/>
          <w:sz w:val="20"/>
          <w:szCs w:val="20"/>
          <w:lang w:val="lt-LT"/>
        </w:rPr>
      </w:pPr>
      <w:bookmarkStart w:id="12" w:name="_Hlk127180810"/>
      <w:r w:rsidRPr="001E4D0E">
        <w:rPr>
          <w:rFonts w:ascii="Arial" w:eastAsia="Arial" w:hAnsi="Arial" w:cs="Arial"/>
          <w:color w:val="00B050"/>
          <w:sz w:val="20"/>
          <w:szCs w:val="20"/>
          <w:lang w:val="lt-LT"/>
        </w:rPr>
        <w:t xml:space="preserve">Prekėms taikomi šie aplinkos apsaugos reikalavimai: </w:t>
      </w:r>
      <w:r w:rsidR="00AF01AB" w:rsidRPr="001E4D0E">
        <w:rPr>
          <w:rFonts w:ascii="Arial" w:eastAsia="Arial" w:hAnsi="Arial" w:cs="Arial"/>
          <w:color w:val="00B050"/>
          <w:sz w:val="20"/>
          <w:szCs w:val="20"/>
          <w:lang w:val="lt-LT"/>
        </w:rPr>
        <w:t xml:space="preserve">Jeigu prekės bus tiekiamos antrinėje pakuotėje, antrinė pakuotė turi atitikti </w:t>
      </w:r>
      <w:r w:rsidRPr="001E4D0E">
        <w:rPr>
          <w:rFonts w:ascii="Arial" w:eastAsia="Arial" w:hAnsi="Arial" w:cs="Arial"/>
          <w:color w:val="00B050"/>
          <w:sz w:val="20"/>
          <w:szCs w:val="20"/>
          <w:lang w:val="lt-LT"/>
        </w:rPr>
        <w:t>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Tvarkos aprašas)</w:t>
      </w:r>
      <w:r w:rsidR="00AF01AB" w:rsidRPr="001E4D0E">
        <w:rPr>
          <w:rFonts w:ascii="Arial" w:eastAsia="Arial" w:hAnsi="Arial" w:cs="Arial"/>
          <w:color w:val="00B050"/>
          <w:sz w:val="20"/>
          <w:szCs w:val="20"/>
          <w:lang w:val="lt-LT"/>
        </w:rPr>
        <w:t xml:space="preserve"> 2 priedo II skyriuje „Pakuotės“ pakuotėms nustatytus minimalius aplinkos apsaugos kriterijus, nebent tai prieštarauja higienos normoms.</w:t>
      </w:r>
      <w:r w:rsidR="004C3904" w:rsidRPr="001E4D0E">
        <w:rPr>
          <w:rFonts w:ascii="Arial" w:eastAsia="Arial" w:hAnsi="Arial" w:cs="Arial"/>
          <w:color w:val="00B050"/>
          <w:sz w:val="20"/>
          <w:szCs w:val="20"/>
          <w:lang w:val="lt-LT"/>
        </w:rPr>
        <w:t xml:space="preserve"> </w:t>
      </w:r>
    </w:p>
    <w:bookmarkEnd w:id="12"/>
    <w:p w14:paraId="5E9B3649" w14:textId="493E1FA7" w:rsidR="007004A2" w:rsidRPr="001E4D0E" w:rsidRDefault="007004A2" w:rsidP="00C13D30">
      <w:pPr>
        <w:pStyle w:val="Sraopastraipa"/>
        <w:numPr>
          <w:ilvl w:val="1"/>
          <w:numId w:val="10"/>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Sąskaitos-faktūros turi būti išrašomos nurodant sutarties Nr.</w:t>
      </w:r>
      <w:r w:rsidR="008F2BA8" w:rsidRPr="001E4D0E">
        <w:rPr>
          <w:rFonts w:ascii="Arial" w:eastAsia="Arial" w:hAnsi="Arial" w:cs="Arial"/>
          <w:sz w:val="20"/>
          <w:szCs w:val="20"/>
          <w:lang w:val="lt-LT"/>
        </w:rPr>
        <w:t xml:space="preserve">, </w:t>
      </w:r>
      <w:r w:rsidRPr="001E4D0E">
        <w:rPr>
          <w:rFonts w:ascii="Arial" w:eastAsia="Arial" w:hAnsi="Arial" w:cs="Arial"/>
          <w:sz w:val="20"/>
          <w:szCs w:val="20"/>
          <w:lang w:val="lt-LT"/>
        </w:rPr>
        <w:t>regioninį padalinį</w:t>
      </w:r>
      <w:r w:rsidR="008F2BA8" w:rsidRPr="001E4D0E">
        <w:rPr>
          <w:rFonts w:ascii="Arial" w:eastAsia="Arial" w:hAnsi="Arial" w:cs="Arial"/>
          <w:sz w:val="20"/>
          <w:szCs w:val="20"/>
          <w:lang w:val="lt-LT"/>
        </w:rPr>
        <w:t>, medelynų padalinį</w:t>
      </w:r>
      <w:r w:rsidRPr="001E4D0E">
        <w:rPr>
          <w:rFonts w:ascii="Arial" w:eastAsia="Arial" w:hAnsi="Arial" w:cs="Arial"/>
          <w:sz w:val="20"/>
          <w:szCs w:val="20"/>
          <w:lang w:val="lt-LT"/>
        </w:rPr>
        <w:t xml:space="preserve"> ar CA, atsižvelgiant į tai, kas užsakė </w:t>
      </w:r>
      <w:r w:rsidR="00193195" w:rsidRPr="001E4D0E">
        <w:rPr>
          <w:rFonts w:ascii="Arial" w:eastAsia="Arial" w:hAnsi="Arial" w:cs="Arial"/>
          <w:sz w:val="20"/>
          <w:szCs w:val="20"/>
          <w:lang w:val="lt-LT"/>
        </w:rPr>
        <w:t>prekes</w:t>
      </w:r>
      <w:r w:rsidRPr="001E4D0E">
        <w:rPr>
          <w:rFonts w:ascii="Arial" w:eastAsia="Arial" w:hAnsi="Arial" w:cs="Arial"/>
          <w:sz w:val="20"/>
          <w:szCs w:val="20"/>
          <w:lang w:val="lt-LT"/>
        </w:rPr>
        <w:t xml:space="preserve">. Sąskaitos-faktūros nebus apmokamos tol, kol prie sąskaitų nebus pridėtas abiejų šalių pasirašytas prekių priėmimo-perdavimo aktas. </w:t>
      </w:r>
    </w:p>
    <w:p w14:paraId="037E77A6" w14:textId="20F6591E" w:rsidR="007004A2" w:rsidRPr="001E4D0E" w:rsidRDefault="007004A2" w:rsidP="00C13D30">
      <w:pPr>
        <w:pStyle w:val="Sraopastraipa"/>
        <w:numPr>
          <w:ilvl w:val="1"/>
          <w:numId w:val="11"/>
        </w:numPr>
        <w:suppressAutoHyphens/>
        <w:spacing w:after="0" w:line="240" w:lineRule="auto"/>
        <w:ind w:left="0" w:firstLine="567"/>
        <w:jc w:val="both"/>
        <w:rPr>
          <w:rFonts w:ascii="Arial" w:eastAsia="Arial" w:hAnsi="Arial" w:cs="Arial"/>
          <w:sz w:val="20"/>
          <w:szCs w:val="20"/>
          <w:lang w:val="lt-LT"/>
        </w:rPr>
      </w:pPr>
      <w:r w:rsidRPr="001E4D0E">
        <w:rPr>
          <w:rFonts w:ascii="Arial" w:eastAsia="Arial" w:hAnsi="Arial" w:cs="Arial"/>
          <w:sz w:val="20"/>
          <w:szCs w:val="20"/>
          <w:lang w:val="lt-LT"/>
        </w:rPr>
        <w:t xml:space="preserve">Papildomi reikalavimai perkamoms </w:t>
      </w:r>
      <w:bookmarkStart w:id="13" w:name="_Hlk131498750"/>
      <w:r w:rsidR="00193195" w:rsidRPr="001E4D0E">
        <w:rPr>
          <w:rFonts w:ascii="Arial" w:eastAsia="Arial" w:hAnsi="Arial" w:cs="Arial"/>
          <w:bCs/>
          <w:sz w:val="20"/>
          <w:szCs w:val="20"/>
          <w:lang w:val="lt-LT"/>
        </w:rPr>
        <w:t>prekėms</w:t>
      </w:r>
      <w:r w:rsidRPr="001E4D0E">
        <w:rPr>
          <w:rFonts w:ascii="Arial" w:eastAsia="Arial" w:hAnsi="Arial" w:cs="Arial"/>
          <w:bCs/>
          <w:sz w:val="20"/>
          <w:szCs w:val="20"/>
          <w:lang w:val="lt-LT"/>
        </w:rPr>
        <w:t>:</w:t>
      </w:r>
    </w:p>
    <w:p w14:paraId="25C0C8B7" w14:textId="43A4F1FF" w:rsidR="007004A2" w:rsidRPr="001E4D0E" w:rsidRDefault="00B36B56" w:rsidP="00C13D30">
      <w:pPr>
        <w:pStyle w:val="Sraopastraipa"/>
        <w:numPr>
          <w:ilvl w:val="2"/>
          <w:numId w:val="11"/>
        </w:numPr>
        <w:spacing w:after="0" w:line="240" w:lineRule="auto"/>
        <w:ind w:left="0" w:firstLine="567"/>
        <w:rPr>
          <w:rFonts w:ascii="Arial" w:eastAsia="Arial" w:hAnsi="Arial" w:cs="Arial"/>
          <w:sz w:val="20"/>
          <w:szCs w:val="20"/>
          <w:lang w:val="lt-LT"/>
        </w:rPr>
      </w:pPr>
      <w:r w:rsidRPr="001E4D0E">
        <w:rPr>
          <w:rFonts w:ascii="Arial" w:eastAsia="Arial" w:hAnsi="Arial" w:cs="Arial"/>
          <w:sz w:val="20"/>
          <w:szCs w:val="20"/>
          <w:lang w:val="lt-LT"/>
        </w:rPr>
        <w:t xml:space="preserve">. </w:t>
      </w:r>
      <w:r w:rsidR="007004A2" w:rsidRPr="001E4D0E">
        <w:rPr>
          <w:rFonts w:ascii="Arial" w:eastAsia="Arial" w:hAnsi="Arial" w:cs="Arial"/>
          <w:b/>
          <w:bCs/>
          <w:sz w:val="20"/>
          <w:szCs w:val="20"/>
          <w:lang w:val="lt-LT"/>
        </w:rPr>
        <w:t>1 p. o. d. –</w:t>
      </w:r>
      <w:r w:rsidR="00EB55AF" w:rsidRPr="001E4D0E">
        <w:rPr>
          <w:rFonts w:ascii="Arial" w:eastAsia="Arial" w:hAnsi="Arial" w:cs="Arial"/>
          <w:b/>
          <w:bCs/>
          <w:sz w:val="20"/>
          <w:szCs w:val="20"/>
          <w:lang w:val="lt-LT" w:eastAsia="lt-LT"/>
        </w:rPr>
        <w:t xml:space="preserve"> </w:t>
      </w:r>
      <w:r w:rsidR="00EB55AF" w:rsidRPr="001E4D0E">
        <w:rPr>
          <w:rFonts w:ascii="Arial" w:eastAsia="Arial" w:hAnsi="Arial" w:cs="Arial"/>
          <w:b/>
          <w:bCs/>
          <w:sz w:val="20"/>
          <w:szCs w:val="20"/>
          <w:lang w:val="lt-LT"/>
        </w:rPr>
        <w:t>Darbo drabužiai kūno apsaugai</w:t>
      </w:r>
      <w:r w:rsidR="007004A2" w:rsidRPr="001E4D0E">
        <w:rPr>
          <w:rFonts w:ascii="Arial" w:eastAsia="Arial" w:hAnsi="Arial" w:cs="Arial"/>
          <w:sz w:val="20"/>
          <w:szCs w:val="20"/>
          <w:lang w:val="lt-LT"/>
        </w:rPr>
        <w:t xml:space="preserve"> , BVPŽ kodas:181</w:t>
      </w:r>
      <w:r w:rsidR="002A7B12" w:rsidRPr="001E4D0E">
        <w:rPr>
          <w:rFonts w:ascii="Arial" w:eastAsia="Arial" w:hAnsi="Arial" w:cs="Arial"/>
          <w:sz w:val="20"/>
          <w:szCs w:val="20"/>
          <w:lang w:val="lt-LT"/>
        </w:rPr>
        <w:t>100000-0</w:t>
      </w:r>
    </w:p>
    <w:bookmarkEnd w:id="13"/>
    <w:p w14:paraId="1DD10EC4" w14:textId="77DD8AAF" w:rsidR="007004A2" w:rsidRPr="001E4D0E" w:rsidRDefault="002A7B12" w:rsidP="007004A2">
      <w:pPr>
        <w:pStyle w:val="Sraopastraipa"/>
        <w:tabs>
          <w:tab w:val="left" w:pos="1276"/>
          <w:tab w:val="left" w:pos="1843"/>
        </w:tabs>
        <w:spacing w:after="0" w:line="240" w:lineRule="auto"/>
        <w:ind w:left="567"/>
        <w:jc w:val="right"/>
        <w:rPr>
          <w:rFonts w:ascii="Arial" w:eastAsia="Arial" w:hAnsi="Arial" w:cs="Arial"/>
          <w:bCs/>
          <w:sz w:val="20"/>
          <w:szCs w:val="20"/>
          <w:lang w:val="lt-LT"/>
        </w:rPr>
      </w:pPr>
      <w:r w:rsidRPr="001E4D0E">
        <w:rPr>
          <w:rFonts w:ascii="Arial" w:eastAsia="Arial" w:hAnsi="Arial" w:cs="Arial"/>
          <w:bCs/>
          <w:sz w:val="20"/>
          <w:szCs w:val="20"/>
          <w:lang w:val="lt-LT"/>
        </w:rPr>
        <w:t xml:space="preserve">2 </w:t>
      </w:r>
      <w:r w:rsidR="007004A2" w:rsidRPr="001E4D0E">
        <w:rPr>
          <w:rFonts w:ascii="Arial" w:eastAsia="Arial" w:hAnsi="Arial" w:cs="Arial"/>
          <w:bCs/>
          <w:sz w:val="20"/>
          <w:szCs w:val="20"/>
          <w:lang w:val="lt-LT"/>
        </w:rPr>
        <w:t>lentelė.</w:t>
      </w:r>
    </w:p>
    <w:tbl>
      <w:tblPr>
        <w:tblStyle w:val="Lentelstinklelis1"/>
        <w:tblpPr w:leftFromText="180" w:rightFromText="180" w:vertAnchor="text" w:horzAnchor="margin" w:tblpXSpec="center" w:tblpY="139"/>
        <w:tblW w:w="9776" w:type="dxa"/>
        <w:tblLook w:val="04A0" w:firstRow="1" w:lastRow="0" w:firstColumn="1" w:lastColumn="0" w:noHBand="0" w:noVBand="1"/>
      </w:tblPr>
      <w:tblGrid>
        <w:gridCol w:w="562"/>
        <w:gridCol w:w="1862"/>
        <w:gridCol w:w="7352"/>
      </w:tblGrid>
      <w:tr w:rsidR="007004A2" w:rsidRPr="001E4D0E" w14:paraId="6006AD01" w14:textId="77777777" w:rsidTr="002A7B12">
        <w:tc>
          <w:tcPr>
            <w:tcW w:w="562" w:type="dxa"/>
            <w:shd w:val="clear" w:color="auto" w:fill="E2EFD9" w:themeFill="accent6" w:themeFillTint="33"/>
          </w:tcPr>
          <w:p w14:paraId="78302514"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Eil. Nr.</w:t>
            </w:r>
          </w:p>
        </w:tc>
        <w:tc>
          <w:tcPr>
            <w:tcW w:w="1701" w:type="dxa"/>
            <w:shd w:val="clear" w:color="auto" w:fill="E2EFD9" w:themeFill="accent6" w:themeFillTint="33"/>
            <w:vAlign w:val="center"/>
          </w:tcPr>
          <w:p w14:paraId="6A0B7317"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Pavadinimas</w:t>
            </w:r>
          </w:p>
        </w:tc>
        <w:tc>
          <w:tcPr>
            <w:tcW w:w="7513" w:type="dxa"/>
            <w:shd w:val="clear" w:color="auto" w:fill="E2EFD9" w:themeFill="accent6" w:themeFillTint="33"/>
            <w:vAlign w:val="center"/>
          </w:tcPr>
          <w:p w14:paraId="544B18E3"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Papildomi reikalavimai prekėms</w:t>
            </w:r>
          </w:p>
        </w:tc>
      </w:tr>
      <w:tr w:rsidR="007004A2" w:rsidRPr="001E4D0E" w14:paraId="7CB77F84" w14:textId="77777777" w:rsidTr="002A7B12">
        <w:tc>
          <w:tcPr>
            <w:tcW w:w="562" w:type="dxa"/>
            <w:vAlign w:val="center"/>
          </w:tcPr>
          <w:p w14:paraId="7B27F8D2"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1.1.</w:t>
            </w:r>
          </w:p>
        </w:tc>
        <w:tc>
          <w:tcPr>
            <w:tcW w:w="1701" w:type="dxa"/>
            <w:vAlign w:val="center"/>
          </w:tcPr>
          <w:p w14:paraId="47817AFD" w14:textId="77777777" w:rsidR="007004A2" w:rsidRPr="001E4D0E" w:rsidRDefault="007004A2" w:rsidP="002A7B12">
            <w:pPr>
              <w:rPr>
                <w:rFonts w:ascii="Arial" w:hAnsi="Arial" w:cs="Arial"/>
                <w:b/>
                <w:bCs/>
                <w:sz w:val="20"/>
                <w:szCs w:val="20"/>
                <w:lang w:val="lt-LT"/>
              </w:rPr>
            </w:pPr>
            <w:r w:rsidRPr="001E4D0E">
              <w:rPr>
                <w:rFonts w:ascii="Arial" w:hAnsi="Arial" w:cs="Arial"/>
                <w:sz w:val="20"/>
                <w:szCs w:val="20"/>
                <w:lang w:val="lt-LT"/>
              </w:rPr>
              <w:t>Chalatas</w:t>
            </w:r>
          </w:p>
        </w:tc>
        <w:tc>
          <w:tcPr>
            <w:tcW w:w="7513" w:type="dxa"/>
            <w:vAlign w:val="center"/>
          </w:tcPr>
          <w:p w14:paraId="1DFCB795"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Tiesaus silueto, ilgomis rankovėmis, su atverčiama apykakle, ilgis iki kelių;</w:t>
            </w:r>
          </w:p>
          <w:p w14:paraId="5E402C1A"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 xml:space="preserve">Chalatas su trimis </w:t>
            </w:r>
            <w:proofErr w:type="spellStart"/>
            <w:r w:rsidRPr="001E4D0E">
              <w:rPr>
                <w:rFonts w:ascii="Arial" w:eastAsia="Arial" w:hAnsi="Arial" w:cs="Arial"/>
                <w:sz w:val="20"/>
                <w:szCs w:val="20"/>
                <w:lang w:val="lt-LT"/>
              </w:rPr>
              <w:t>uždėtinėmis</w:t>
            </w:r>
            <w:proofErr w:type="spellEnd"/>
            <w:r w:rsidRPr="001E4D0E">
              <w:rPr>
                <w:rFonts w:ascii="Arial" w:eastAsia="Arial" w:hAnsi="Arial" w:cs="Arial"/>
                <w:sz w:val="20"/>
                <w:szCs w:val="20"/>
                <w:lang w:val="lt-LT"/>
              </w:rPr>
              <w:t xml:space="preserve"> kišenėmis (dvi kišenės – klubų linijoje, viena – </w:t>
            </w:r>
            <w:r w:rsidR="00985769" w:rsidRPr="001E4D0E">
              <w:rPr>
                <w:rFonts w:ascii="Arial" w:eastAsia="Arial" w:hAnsi="Arial" w:cs="Arial"/>
                <w:sz w:val="20"/>
                <w:szCs w:val="20"/>
                <w:lang w:val="lt-LT"/>
              </w:rPr>
              <w:t>dešinėje</w:t>
            </w:r>
            <w:r w:rsidRPr="001E4D0E">
              <w:rPr>
                <w:rFonts w:ascii="Arial" w:eastAsia="Arial" w:hAnsi="Arial" w:cs="Arial"/>
                <w:sz w:val="20"/>
                <w:szCs w:val="20"/>
                <w:lang w:val="lt-LT"/>
              </w:rPr>
              <w:t xml:space="preserve"> </w:t>
            </w:r>
            <w:r w:rsidR="004E14CA" w:rsidRPr="001E4D0E">
              <w:rPr>
                <w:rFonts w:ascii="Arial" w:eastAsia="Arial" w:hAnsi="Arial" w:cs="Arial"/>
                <w:sz w:val="20"/>
                <w:szCs w:val="20"/>
                <w:lang w:val="lt-LT"/>
              </w:rPr>
              <w:t xml:space="preserve">arba kairėje </w:t>
            </w:r>
            <w:r w:rsidRPr="001E4D0E">
              <w:rPr>
                <w:rFonts w:ascii="Arial" w:eastAsia="Arial" w:hAnsi="Arial" w:cs="Arial"/>
                <w:sz w:val="20"/>
                <w:szCs w:val="20"/>
                <w:lang w:val="lt-LT"/>
              </w:rPr>
              <w:t>pusėje krūtinės linijoje);</w:t>
            </w:r>
          </w:p>
          <w:p w14:paraId="184F98F3"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lastRenderedPageBreak/>
              <w:t xml:space="preserve">Užsegamas sagomis arba </w:t>
            </w:r>
            <w:proofErr w:type="spellStart"/>
            <w:r w:rsidRPr="001E4D0E">
              <w:rPr>
                <w:rFonts w:ascii="Arial" w:eastAsia="Arial" w:hAnsi="Arial" w:cs="Arial"/>
                <w:sz w:val="20"/>
                <w:szCs w:val="20"/>
                <w:lang w:val="lt-LT"/>
              </w:rPr>
              <w:t>spaudėmis</w:t>
            </w:r>
            <w:proofErr w:type="spellEnd"/>
            <w:r w:rsidRPr="001E4D0E">
              <w:rPr>
                <w:rFonts w:ascii="Arial" w:eastAsia="Arial" w:hAnsi="Arial" w:cs="Arial"/>
                <w:sz w:val="20"/>
                <w:szCs w:val="20"/>
                <w:lang w:val="lt-LT"/>
              </w:rPr>
              <w:t>;</w:t>
            </w:r>
          </w:p>
          <w:p w14:paraId="457018EC"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 xml:space="preserve">Pakaba prisiūta nugaros </w:t>
            </w:r>
            <w:proofErr w:type="spellStart"/>
            <w:r w:rsidRPr="001E4D0E">
              <w:rPr>
                <w:rFonts w:ascii="Arial" w:eastAsia="Arial" w:hAnsi="Arial" w:cs="Arial"/>
                <w:sz w:val="20"/>
                <w:szCs w:val="20"/>
                <w:lang w:val="lt-LT"/>
              </w:rPr>
              <w:t>priekaklyje</w:t>
            </w:r>
            <w:proofErr w:type="spellEnd"/>
            <w:r w:rsidRPr="001E4D0E">
              <w:rPr>
                <w:rFonts w:ascii="Arial" w:eastAsia="Arial" w:hAnsi="Arial" w:cs="Arial"/>
                <w:sz w:val="20"/>
                <w:szCs w:val="20"/>
                <w:lang w:val="lt-LT"/>
              </w:rPr>
              <w:t xml:space="preserve"> iš vidinės pusės;</w:t>
            </w:r>
          </w:p>
          <w:p w14:paraId="1E32C3F3" w14:textId="54BC9BFC"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 xml:space="preserve">Audinio </w:t>
            </w:r>
            <w:r w:rsidR="00DE3007" w:rsidRPr="001E4D0E">
              <w:rPr>
                <w:rFonts w:ascii="Arial" w:eastAsia="Arial" w:hAnsi="Arial" w:cs="Arial"/>
                <w:sz w:val="20"/>
                <w:szCs w:val="20"/>
                <w:lang w:val="lt-LT"/>
              </w:rPr>
              <w:t>p</w:t>
            </w:r>
            <w:r w:rsidR="005B1F4E" w:rsidRPr="001E4D0E">
              <w:rPr>
                <w:rFonts w:ascii="Arial" w:eastAsia="Times New Roman" w:hAnsi="Arial" w:cs="Arial"/>
                <w:sz w:val="20"/>
                <w:szCs w:val="20"/>
                <w:lang w:val="lt-LT" w:eastAsia="lt-LT"/>
              </w:rPr>
              <w:t xml:space="preserve">agal Pantone </w:t>
            </w:r>
            <w:proofErr w:type="spellStart"/>
            <w:r w:rsidR="00DE3007" w:rsidRPr="001E4D0E">
              <w:rPr>
                <w:rFonts w:ascii="Arial" w:eastAsia="Times New Roman" w:hAnsi="Arial" w:cs="Arial"/>
                <w:sz w:val="20"/>
                <w:szCs w:val="20"/>
                <w:lang w:val="lt-LT" w:eastAsia="lt-LT"/>
              </w:rPr>
              <w:t>Color</w:t>
            </w:r>
            <w:proofErr w:type="spellEnd"/>
            <w:r w:rsidR="00DE3007" w:rsidRPr="001E4D0E">
              <w:rPr>
                <w:rFonts w:ascii="Arial" w:eastAsia="Times New Roman" w:hAnsi="Arial" w:cs="Arial"/>
                <w:sz w:val="20"/>
                <w:szCs w:val="20"/>
                <w:lang w:val="lt-LT" w:eastAsia="lt-LT"/>
              </w:rPr>
              <w:t xml:space="preserve"> katalogą</w:t>
            </w:r>
            <w:r w:rsidR="009329FB" w:rsidRPr="001E4D0E">
              <w:rPr>
                <w:rFonts w:ascii="Arial" w:eastAsia="Times New Roman" w:hAnsi="Arial" w:cs="Arial"/>
                <w:b/>
                <w:bCs/>
                <w:sz w:val="20"/>
                <w:szCs w:val="20"/>
                <w:lang w:val="lt-LT" w:eastAsia="lt-LT"/>
              </w:rPr>
              <w:t xml:space="preserve">: </w:t>
            </w:r>
            <w:r w:rsidR="00D83FBF" w:rsidRPr="001E4D0E">
              <w:rPr>
                <w:rFonts w:ascii="Arial" w:eastAsia="Arial" w:hAnsi="Arial" w:cs="Arial"/>
                <w:b/>
                <w:bCs/>
                <w:sz w:val="20"/>
                <w:szCs w:val="20"/>
                <w:lang w:val="lt-LT"/>
              </w:rPr>
              <w:t>Tamsiai žalia</w:t>
            </w:r>
            <w:r w:rsidR="00D83FBF" w:rsidRPr="001E4D0E">
              <w:rPr>
                <w:rFonts w:ascii="Arial" w:eastAsia="Arial" w:hAnsi="Arial" w:cs="Arial"/>
                <w:sz w:val="20"/>
                <w:szCs w:val="20"/>
                <w:lang w:val="lt-LT"/>
              </w:rPr>
              <w:t xml:space="preserve"> – </w:t>
            </w:r>
            <w:r w:rsidR="00D83FBF" w:rsidRPr="001E4D0E">
              <w:rPr>
                <w:rFonts w:ascii="Arial" w:eastAsia="Arial" w:hAnsi="Arial" w:cs="Arial"/>
                <w:b/>
                <w:bCs/>
                <w:sz w:val="20"/>
                <w:szCs w:val="20"/>
                <w:lang w:val="lt-LT"/>
              </w:rPr>
              <w:t>554 arba artima šiai spalvai</w:t>
            </w:r>
            <w:r w:rsidR="005033C0" w:rsidRPr="001E4D0E">
              <w:rPr>
                <w:rFonts w:ascii="Arial" w:eastAsia="Arial" w:hAnsi="Arial" w:cs="Arial"/>
                <w:b/>
                <w:bCs/>
                <w:sz w:val="20"/>
                <w:szCs w:val="20"/>
                <w:lang w:val="lt-LT"/>
              </w:rPr>
              <w:t xml:space="preserve"> arba </w:t>
            </w:r>
            <w:r w:rsidR="00D83FBF" w:rsidRPr="001E4D0E">
              <w:rPr>
                <w:rFonts w:ascii="Arial" w:eastAsia="Arial" w:hAnsi="Arial" w:cs="Arial"/>
                <w:b/>
                <w:bCs/>
                <w:sz w:val="20"/>
                <w:szCs w:val="20"/>
                <w:lang w:val="lt-LT"/>
              </w:rPr>
              <w:t>Tamsiai pilka- 432 C arba artima šiai spalvai</w:t>
            </w:r>
            <w:r w:rsidR="006B63AD" w:rsidRPr="001E4D0E">
              <w:rPr>
                <w:rFonts w:ascii="Arial" w:eastAsia="Arial" w:hAnsi="Arial" w:cs="Arial"/>
                <w:b/>
                <w:bCs/>
                <w:sz w:val="20"/>
                <w:szCs w:val="20"/>
                <w:lang w:val="lt-LT"/>
              </w:rPr>
              <w:t xml:space="preserve"> arba </w:t>
            </w:r>
            <w:proofErr w:type="spellStart"/>
            <w:r w:rsidR="00F50ADD" w:rsidRPr="001E4D0E">
              <w:rPr>
                <w:rFonts w:ascii="Arial" w:eastAsia="Arial" w:hAnsi="Arial" w:cs="Arial"/>
                <w:b/>
                <w:bCs/>
                <w:sz w:val="20"/>
                <w:szCs w:val="20"/>
                <w:lang w:val="lt-LT"/>
              </w:rPr>
              <w:t>Bac</w:t>
            </w:r>
            <w:r w:rsidR="00772975" w:rsidRPr="001E4D0E">
              <w:rPr>
                <w:rFonts w:ascii="Arial" w:eastAsia="Arial" w:hAnsi="Arial" w:cs="Arial"/>
                <w:b/>
                <w:bCs/>
                <w:sz w:val="20"/>
                <w:szCs w:val="20"/>
                <w:lang w:val="lt-LT"/>
              </w:rPr>
              <w:t>k</w:t>
            </w:r>
            <w:proofErr w:type="spellEnd"/>
            <w:r w:rsidR="00772975" w:rsidRPr="001E4D0E">
              <w:rPr>
                <w:rFonts w:ascii="Arial" w:eastAsia="Arial" w:hAnsi="Arial" w:cs="Arial"/>
                <w:b/>
                <w:bCs/>
                <w:sz w:val="20"/>
                <w:szCs w:val="20"/>
                <w:lang w:val="lt-LT"/>
              </w:rPr>
              <w:t xml:space="preserve"> C</w:t>
            </w:r>
            <w:r w:rsidR="00D83FBF" w:rsidRPr="001E4D0E">
              <w:rPr>
                <w:rFonts w:ascii="Arial" w:eastAsia="Arial" w:hAnsi="Arial" w:cs="Arial"/>
                <w:sz w:val="20"/>
                <w:szCs w:val="20"/>
                <w:lang w:val="lt-LT"/>
              </w:rPr>
              <w:t xml:space="preserve"> </w:t>
            </w:r>
            <w:r w:rsidR="005033C0" w:rsidRPr="001E4D0E">
              <w:rPr>
                <w:rFonts w:ascii="Arial" w:eastAsia="Arial" w:hAnsi="Arial" w:cs="Arial"/>
                <w:sz w:val="20"/>
                <w:szCs w:val="20"/>
                <w:lang w:val="lt-LT"/>
              </w:rPr>
              <w:t xml:space="preserve">arba </w:t>
            </w:r>
            <w:r w:rsidR="005033C0" w:rsidRPr="001E4D0E">
              <w:rPr>
                <w:rFonts w:ascii="Arial" w:eastAsia="Arial" w:hAnsi="Arial" w:cs="Arial"/>
                <w:b/>
                <w:bCs/>
                <w:sz w:val="20"/>
                <w:szCs w:val="20"/>
                <w:lang w:val="lt-LT"/>
              </w:rPr>
              <w:t>artima šiai spalvai</w:t>
            </w:r>
            <w:r w:rsidRPr="001E4D0E">
              <w:rPr>
                <w:rFonts w:ascii="Arial" w:eastAsia="Arial" w:hAnsi="Arial" w:cs="Arial"/>
                <w:sz w:val="20"/>
                <w:szCs w:val="20"/>
                <w:lang w:val="lt-LT"/>
              </w:rPr>
              <w:t xml:space="preserve">; </w:t>
            </w:r>
          </w:p>
          <w:p w14:paraId="6E1FB22D"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 xml:space="preserve">Logotipas** priekyje kairėje </w:t>
            </w:r>
            <w:r w:rsidR="009746C8" w:rsidRPr="001E4D0E">
              <w:rPr>
                <w:rFonts w:ascii="Arial" w:eastAsia="Arial" w:hAnsi="Arial" w:cs="Arial"/>
                <w:sz w:val="20"/>
                <w:szCs w:val="20"/>
                <w:lang w:val="lt-LT"/>
              </w:rPr>
              <w:t xml:space="preserve">arba dešinėje </w:t>
            </w:r>
            <w:r w:rsidR="008654B1" w:rsidRPr="001E4D0E">
              <w:rPr>
                <w:rFonts w:ascii="Arial" w:eastAsia="Arial" w:hAnsi="Arial" w:cs="Arial"/>
                <w:sz w:val="20"/>
                <w:szCs w:val="20"/>
                <w:lang w:val="lt-LT"/>
              </w:rPr>
              <w:t xml:space="preserve">krūtinės </w:t>
            </w:r>
            <w:r w:rsidRPr="001E4D0E">
              <w:rPr>
                <w:rFonts w:ascii="Arial" w:eastAsia="Arial" w:hAnsi="Arial" w:cs="Arial"/>
                <w:sz w:val="20"/>
                <w:szCs w:val="20"/>
                <w:lang w:val="lt-LT"/>
              </w:rPr>
              <w:t>pusėj</w:t>
            </w:r>
            <w:r w:rsidR="009746C8" w:rsidRPr="001E4D0E">
              <w:rPr>
                <w:rFonts w:ascii="Arial" w:eastAsia="Arial" w:hAnsi="Arial" w:cs="Arial"/>
                <w:sz w:val="20"/>
                <w:szCs w:val="20"/>
                <w:lang w:val="lt-LT"/>
              </w:rPr>
              <w:t>e, įvert</w:t>
            </w:r>
            <w:r w:rsidR="0092334D" w:rsidRPr="001E4D0E">
              <w:rPr>
                <w:rFonts w:ascii="Arial" w:eastAsia="Arial" w:hAnsi="Arial" w:cs="Arial"/>
                <w:sz w:val="20"/>
                <w:szCs w:val="20"/>
                <w:lang w:val="lt-LT"/>
              </w:rPr>
              <w:t>i</w:t>
            </w:r>
            <w:r w:rsidR="009746C8" w:rsidRPr="001E4D0E">
              <w:rPr>
                <w:rFonts w:ascii="Arial" w:eastAsia="Arial" w:hAnsi="Arial" w:cs="Arial"/>
                <w:sz w:val="20"/>
                <w:szCs w:val="20"/>
                <w:lang w:val="lt-LT"/>
              </w:rPr>
              <w:t>nant,</w:t>
            </w:r>
            <w:r w:rsidR="0092334D" w:rsidRPr="001E4D0E">
              <w:rPr>
                <w:rFonts w:ascii="Arial" w:eastAsia="Arial" w:hAnsi="Arial" w:cs="Arial"/>
                <w:sz w:val="20"/>
                <w:szCs w:val="20"/>
                <w:lang w:val="lt-LT"/>
              </w:rPr>
              <w:t xml:space="preserve"> </w:t>
            </w:r>
            <w:r w:rsidR="009746C8" w:rsidRPr="001E4D0E">
              <w:rPr>
                <w:rFonts w:ascii="Arial" w:eastAsia="Arial" w:hAnsi="Arial" w:cs="Arial"/>
                <w:sz w:val="20"/>
                <w:szCs w:val="20"/>
                <w:lang w:val="lt-LT"/>
              </w:rPr>
              <w:t>kurioje pusėje yra kišen</w:t>
            </w:r>
            <w:r w:rsidR="0092334D" w:rsidRPr="001E4D0E">
              <w:rPr>
                <w:rFonts w:ascii="Arial" w:eastAsia="Arial" w:hAnsi="Arial" w:cs="Arial"/>
                <w:sz w:val="20"/>
                <w:szCs w:val="20"/>
                <w:lang w:val="lt-LT"/>
              </w:rPr>
              <w:t>ė</w:t>
            </w:r>
            <w:r w:rsidRPr="001E4D0E">
              <w:rPr>
                <w:rFonts w:ascii="Arial" w:eastAsia="Arial" w:hAnsi="Arial" w:cs="Arial"/>
                <w:sz w:val="20"/>
                <w:szCs w:val="20"/>
                <w:lang w:val="lt-LT"/>
              </w:rPr>
              <w:t>;</w:t>
            </w:r>
          </w:p>
          <w:p w14:paraId="6BD5BA8A"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Nominali pluoštinė sudėtis 40 ± 10 % medvilnė ir 60 ± 10 % poliesteris;</w:t>
            </w:r>
          </w:p>
          <w:p w14:paraId="4097A499" w14:textId="77777777" w:rsidR="00866A49"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Nominalus paviršiaus tankis  245 ± 10 g/m²;</w:t>
            </w:r>
          </w:p>
          <w:p w14:paraId="5968D972" w14:textId="77777777" w:rsidR="007620DC"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Skalbimo temperatūra: Ne mažiau kaip 40 ºC;</w:t>
            </w:r>
          </w:p>
          <w:p w14:paraId="45FF73D4" w14:textId="77777777" w:rsidR="007620DC" w:rsidRPr="001E4D0E" w:rsidRDefault="007620DC"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A</w:t>
            </w:r>
            <w:r w:rsidR="007004A2" w:rsidRPr="001E4D0E">
              <w:rPr>
                <w:rFonts w:ascii="Arial" w:eastAsia="Arial" w:hAnsi="Arial" w:cs="Arial"/>
                <w:sz w:val="20"/>
                <w:szCs w:val="20"/>
                <w:lang w:val="lt-LT"/>
              </w:rPr>
              <w:t>udinio matmenų pokytis po skalbimo ne daugiau 3 %;</w:t>
            </w:r>
          </w:p>
          <w:p w14:paraId="7C90DB2A" w14:textId="77777777" w:rsidR="007620DC"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eastAsia="Arial" w:hAnsi="Arial" w:cs="Arial"/>
                <w:sz w:val="20"/>
                <w:szCs w:val="20"/>
                <w:lang w:val="lt-LT"/>
              </w:rPr>
              <w:t>Bendrieji reikalavimai LST EN ISO 13688:2013 „Apsauginė apranga. Bendrieji reikalavimai;</w:t>
            </w:r>
          </w:p>
          <w:p w14:paraId="7CD7C542" w14:textId="2DDC6EBC" w:rsidR="007004A2" w:rsidRPr="001E4D0E" w:rsidRDefault="007004A2" w:rsidP="00C13D30">
            <w:pPr>
              <w:pStyle w:val="Sraopastraipa"/>
              <w:keepLines/>
              <w:numPr>
                <w:ilvl w:val="0"/>
                <w:numId w:val="12"/>
              </w:numPr>
              <w:suppressLineNumbers/>
              <w:suppressAutoHyphens/>
              <w:ind w:left="20" w:hanging="20"/>
              <w:jc w:val="both"/>
              <w:rPr>
                <w:rFonts w:ascii="Arial" w:eastAsia="Arial" w:hAnsi="Arial" w:cs="Arial"/>
                <w:sz w:val="20"/>
                <w:szCs w:val="20"/>
                <w:lang w:val="lt-LT"/>
              </w:rPr>
            </w:pPr>
            <w:r w:rsidRPr="001E4D0E">
              <w:rPr>
                <w:rFonts w:ascii="Arial" w:hAnsi="Arial" w:cs="Arial"/>
                <w:sz w:val="20"/>
                <w:szCs w:val="20"/>
                <w:lang w:val="lt-LT"/>
              </w:rPr>
              <w:t xml:space="preserve">Dydžiai: </w:t>
            </w:r>
            <w:r w:rsidRPr="001E4D0E">
              <w:rPr>
                <w:rFonts w:ascii="Arial" w:eastAsia="Arial" w:hAnsi="Arial" w:cs="Arial"/>
                <w:sz w:val="20"/>
                <w:szCs w:val="20"/>
                <w:lang w:val="lt-LT"/>
              </w:rPr>
              <w:t xml:space="preserve"> Nuo S – XXXL (Nurodoma užsakant).</w:t>
            </w:r>
          </w:p>
        </w:tc>
      </w:tr>
      <w:tr w:rsidR="007004A2" w:rsidRPr="001E4D0E" w14:paraId="047BC759" w14:textId="77777777" w:rsidTr="002A7B12">
        <w:tc>
          <w:tcPr>
            <w:tcW w:w="562" w:type="dxa"/>
            <w:vAlign w:val="center"/>
          </w:tcPr>
          <w:p w14:paraId="26A3E59D" w14:textId="77777777" w:rsidR="007004A2" w:rsidRPr="001E4D0E" w:rsidRDefault="007004A2" w:rsidP="002A7B12">
            <w:pPr>
              <w:contextualSpacing/>
              <w:jc w:val="center"/>
              <w:rPr>
                <w:rFonts w:ascii="Arial" w:hAnsi="Arial" w:cs="Arial"/>
                <w:b/>
                <w:bCs/>
                <w:sz w:val="20"/>
                <w:szCs w:val="20"/>
                <w:lang w:val="lt-LT"/>
              </w:rPr>
            </w:pPr>
            <w:bookmarkStart w:id="14" w:name="_Hlk131498920"/>
            <w:r w:rsidRPr="001E4D0E">
              <w:rPr>
                <w:rFonts w:ascii="Arial" w:hAnsi="Arial" w:cs="Arial"/>
                <w:b/>
                <w:bCs/>
                <w:sz w:val="20"/>
                <w:szCs w:val="20"/>
                <w:lang w:val="lt-LT"/>
              </w:rPr>
              <w:lastRenderedPageBreak/>
              <w:t>1.2.</w:t>
            </w:r>
          </w:p>
        </w:tc>
        <w:tc>
          <w:tcPr>
            <w:tcW w:w="1701" w:type="dxa"/>
            <w:vAlign w:val="center"/>
          </w:tcPr>
          <w:p w14:paraId="78AC78D8" w14:textId="77777777" w:rsidR="007004A2" w:rsidRPr="001E4D0E" w:rsidRDefault="007004A2" w:rsidP="002A7B12">
            <w:pPr>
              <w:contextualSpacing/>
              <w:rPr>
                <w:rFonts w:ascii="Arial" w:hAnsi="Arial" w:cs="Arial"/>
                <w:b/>
                <w:bCs/>
                <w:sz w:val="20"/>
                <w:szCs w:val="20"/>
                <w:lang w:val="lt-LT"/>
              </w:rPr>
            </w:pPr>
            <w:r w:rsidRPr="001E4D0E">
              <w:rPr>
                <w:rFonts w:ascii="Arial" w:hAnsi="Arial" w:cs="Arial"/>
                <w:color w:val="000000"/>
                <w:sz w:val="20"/>
                <w:szCs w:val="20"/>
                <w:lang w:val="lt-LT"/>
              </w:rPr>
              <w:t>Kelnės darbininko (darbo kostiumo dalis medelyno)</w:t>
            </w:r>
          </w:p>
        </w:tc>
        <w:tc>
          <w:tcPr>
            <w:tcW w:w="7513" w:type="dxa"/>
            <w:vAlign w:val="center"/>
          </w:tcPr>
          <w:p w14:paraId="70462757" w14:textId="77777777" w:rsidR="007620DC"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Kelnės turi būti nevaržančios judesių,</w:t>
            </w:r>
            <w:r w:rsidR="002A7B12"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patogios darbo metu, suteikiančios daug laisvės ir komforto;</w:t>
            </w:r>
          </w:p>
          <w:p w14:paraId="7AEFA1E3" w14:textId="77777777" w:rsidR="007620DC"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Kelnių juosmuo priekyje užsegamas saga</w:t>
            </w:r>
            <w:r w:rsidR="00BC1DBE" w:rsidRPr="001E4D0E">
              <w:rPr>
                <w:rFonts w:ascii="Arial" w:hAnsi="Arial" w:cs="Arial"/>
                <w:sz w:val="20"/>
                <w:szCs w:val="20"/>
                <w:shd w:val="clear" w:color="auto" w:fill="FFFFFF"/>
                <w:lang w:val="lt-LT"/>
              </w:rPr>
              <w:t xml:space="preserve"> </w:t>
            </w:r>
            <w:r w:rsidR="00685390" w:rsidRPr="001E4D0E">
              <w:rPr>
                <w:rFonts w:ascii="Arial" w:hAnsi="Arial" w:cs="Arial"/>
                <w:sz w:val="20"/>
                <w:szCs w:val="20"/>
                <w:shd w:val="clear" w:color="auto" w:fill="FFFFFF"/>
                <w:lang w:val="lt-LT"/>
              </w:rPr>
              <w:t>arba su guma</w:t>
            </w:r>
            <w:r w:rsidR="004C6F2A" w:rsidRPr="001E4D0E">
              <w:rPr>
                <w:rFonts w:ascii="Arial" w:hAnsi="Arial" w:cs="Arial"/>
                <w:sz w:val="20"/>
                <w:szCs w:val="20"/>
                <w:shd w:val="clear" w:color="auto" w:fill="FFFFFF"/>
                <w:lang w:val="lt-LT"/>
              </w:rPr>
              <w:t xml:space="preserve"> ir suveržiama juostele</w:t>
            </w:r>
            <w:r w:rsidR="00490046" w:rsidRPr="001E4D0E">
              <w:rPr>
                <w:rFonts w:ascii="Arial" w:hAnsi="Arial" w:cs="Arial"/>
                <w:sz w:val="20"/>
                <w:szCs w:val="20"/>
                <w:shd w:val="clear" w:color="auto" w:fill="FFFFFF"/>
                <w:lang w:val="lt-LT"/>
              </w:rPr>
              <w:t>. Jei juosmuo užsegamas saga, tai vidinėje pusėje juosmuo reguliuojamas guma arba sagomis (galimybė sumažinti juosmenį). Juosmuo gali būti nugaroje šiek tiek paaukštintas</w:t>
            </w:r>
            <w:r w:rsidRPr="001E4D0E">
              <w:rPr>
                <w:rFonts w:ascii="Arial" w:hAnsi="Arial" w:cs="Arial"/>
                <w:sz w:val="20"/>
                <w:szCs w:val="20"/>
                <w:shd w:val="clear" w:color="auto" w:fill="FFFFFF"/>
                <w:lang w:val="lt-LT"/>
              </w:rPr>
              <w:t>;</w:t>
            </w:r>
          </w:p>
          <w:p w14:paraId="5AB9C1FF" w14:textId="77777777" w:rsidR="007620DC"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Kelnių priekyje po juosmeniu turi būti dvi talpios, </w:t>
            </w:r>
            <w:proofErr w:type="spellStart"/>
            <w:r w:rsidRPr="001E4D0E">
              <w:rPr>
                <w:rFonts w:ascii="Arial" w:hAnsi="Arial" w:cs="Arial"/>
                <w:sz w:val="20"/>
                <w:szCs w:val="20"/>
                <w:shd w:val="clear" w:color="auto" w:fill="FFFFFF"/>
                <w:lang w:val="lt-LT"/>
              </w:rPr>
              <w:t>įleistinės</w:t>
            </w:r>
            <w:proofErr w:type="spellEnd"/>
            <w:r w:rsidRPr="001E4D0E">
              <w:rPr>
                <w:rFonts w:ascii="Arial" w:hAnsi="Arial" w:cs="Arial"/>
                <w:sz w:val="20"/>
                <w:szCs w:val="20"/>
                <w:shd w:val="clear" w:color="auto" w:fill="FFFFFF"/>
                <w:lang w:val="lt-LT"/>
              </w:rPr>
              <w:t xml:space="preserve"> kišenės;</w:t>
            </w:r>
          </w:p>
          <w:p w14:paraId="704DB9D3" w14:textId="0E186515" w:rsidR="007620DC" w:rsidRPr="001E4D0E" w:rsidRDefault="007004A2" w:rsidP="00640326">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Kelnių nugaroje </w:t>
            </w:r>
            <w:r w:rsidR="003B5E28" w:rsidRPr="001E4D0E">
              <w:rPr>
                <w:rFonts w:ascii="Arial" w:hAnsi="Arial" w:cs="Arial"/>
                <w:sz w:val="20"/>
                <w:szCs w:val="20"/>
                <w:shd w:val="clear" w:color="auto" w:fill="FFFFFF"/>
                <w:lang w:val="lt-LT"/>
              </w:rPr>
              <w:t>gali</w:t>
            </w:r>
            <w:r w:rsidRPr="001E4D0E">
              <w:rPr>
                <w:rFonts w:ascii="Arial" w:hAnsi="Arial" w:cs="Arial"/>
                <w:sz w:val="20"/>
                <w:szCs w:val="20"/>
                <w:shd w:val="clear" w:color="auto" w:fill="FFFFFF"/>
                <w:lang w:val="lt-LT"/>
              </w:rPr>
              <w:t xml:space="preserve"> būti bent viena kišenė užsegama užtrauktuku</w:t>
            </w:r>
            <w:r w:rsidR="00C96622" w:rsidRPr="001E4D0E">
              <w:rPr>
                <w:rFonts w:ascii="Arial" w:hAnsi="Arial" w:cs="Arial"/>
                <w:sz w:val="20"/>
                <w:szCs w:val="20"/>
                <w:shd w:val="clear" w:color="auto" w:fill="FFFFFF"/>
                <w:lang w:val="lt-LT"/>
              </w:rPr>
              <w:t>,</w:t>
            </w:r>
            <w:r w:rsidR="00AF615F" w:rsidRPr="001E4D0E">
              <w:rPr>
                <w:rFonts w:ascii="Arial" w:hAnsi="Arial" w:cs="Arial"/>
                <w:sz w:val="20"/>
                <w:szCs w:val="20"/>
                <w:shd w:val="clear" w:color="auto" w:fill="FFFFFF"/>
                <w:lang w:val="lt-LT"/>
              </w:rPr>
              <w:t xml:space="preserve"> </w:t>
            </w:r>
            <w:proofErr w:type="spellStart"/>
            <w:r w:rsidR="00AF615F" w:rsidRPr="001E4D0E">
              <w:rPr>
                <w:rFonts w:ascii="Arial" w:hAnsi="Arial" w:cs="Arial"/>
                <w:sz w:val="20"/>
                <w:szCs w:val="20"/>
                <w:shd w:val="clear" w:color="auto" w:fill="FFFFFF"/>
                <w:lang w:val="lt-LT"/>
              </w:rPr>
              <w:t>velcru</w:t>
            </w:r>
            <w:proofErr w:type="spellEnd"/>
            <w:r w:rsidR="00C96622" w:rsidRPr="001E4D0E">
              <w:rPr>
                <w:rFonts w:ascii="Arial" w:hAnsi="Arial" w:cs="Arial"/>
                <w:sz w:val="20"/>
                <w:szCs w:val="20"/>
                <w:shd w:val="clear" w:color="auto" w:fill="FFFFFF"/>
                <w:lang w:val="lt-LT"/>
              </w:rPr>
              <w:t xml:space="preserve"> arba tur</w:t>
            </w:r>
            <w:r w:rsidR="001348C8" w:rsidRPr="001E4D0E">
              <w:rPr>
                <w:rFonts w:ascii="Arial" w:hAnsi="Arial" w:cs="Arial"/>
                <w:sz w:val="20"/>
                <w:szCs w:val="20"/>
                <w:shd w:val="clear" w:color="auto" w:fill="FFFFFF"/>
                <w:lang w:val="lt-LT"/>
              </w:rPr>
              <w:t xml:space="preserve">i būti </w:t>
            </w:r>
            <w:proofErr w:type="spellStart"/>
            <w:r w:rsidR="001348C8" w:rsidRPr="001E4D0E">
              <w:rPr>
                <w:rFonts w:ascii="Arial" w:hAnsi="Arial" w:cs="Arial"/>
                <w:sz w:val="20"/>
                <w:szCs w:val="20"/>
                <w:shd w:val="clear" w:color="auto" w:fill="FFFFFF"/>
                <w:lang w:val="lt-LT"/>
              </w:rPr>
              <w:t>antkišenis</w:t>
            </w:r>
            <w:proofErr w:type="spellEnd"/>
            <w:r w:rsidR="00AE5FCA" w:rsidRPr="001E4D0E">
              <w:rPr>
                <w:rFonts w:ascii="Arial" w:hAnsi="Arial" w:cs="Arial"/>
                <w:sz w:val="20"/>
                <w:szCs w:val="20"/>
                <w:shd w:val="clear" w:color="auto" w:fill="FFFFFF"/>
                <w:lang w:val="lt-LT"/>
              </w:rPr>
              <w:t>, kuris užsisega</w:t>
            </w:r>
            <w:r w:rsidR="00B06745" w:rsidRPr="001E4D0E">
              <w:rPr>
                <w:rFonts w:ascii="Arial" w:hAnsi="Arial" w:cs="Arial"/>
                <w:sz w:val="20"/>
                <w:szCs w:val="20"/>
                <w:shd w:val="clear" w:color="auto" w:fill="FFFFFF"/>
                <w:lang w:val="lt-LT"/>
              </w:rPr>
              <w:t xml:space="preserve"> (apsaugoti daiktus nuo iškritimo)</w:t>
            </w:r>
            <w:r w:rsidR="00640326" w:rsidRPr="001E4D0E">
              <w:rPr>
                <w:rFonts w:ascii="Arial" w:hAnsi="Arial" w:cs="Arial"/>
                <w:sz w:val="20"/>
                <w:szCs w:val="20"/>
                <w:shd w:val="clear" w:color="auto" w:fill="FFFFFF"/>
                <w:lang w:val="lt-LT"/>
              </w:rPr>
              <w:t>;</w:t>
            </w:r>
          </w:p>
          <w:p w14:paraId="4D1B552A" w14:textId="398453F3" w:rsidR="007620DC"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Kelnių </w:t>
            </w:r>
            <w:r w:rsidR="008C5B1A" w:rsidRPr="001E4D0E">
              <w:rPr>
                <w:rFonts w:ascii="Arial" w:hAnsi="Arial" w:cs="Arial"/>
                <w:sz w:val="20"/>
                <w:szCs w:val="20"/>
                <w:shd w:val="clear" w:color="auto" w:fill="FFFFFF"/>
                <w:lang w:val="lt-LT"/>
              </w:rPr>
              <w:t>šonuose</w:t>
            </w:r>
            <w:r w:rsidR="00414DFA" w:rsidRPr="001E4D0E">
              <w:rPr>
                <w:rFonts w:ascii="Arial" w:hAnsi="Arial" w:cs="Arial"/>
                <w:sz w:val="20"/>
                <w:szCs w:val="20"/>
                <w:shd w:val="clear" w:color="auto" w:fill="FFFFFF"/>
                <w:lang w:val="lt-LT"/>
              </w:rPr>
              <w:t xml:space="preserve"> arba kurioje nors pusėje</w:t>
            </w:r>
            <w:r w:rsidR="00727AB6" w:rsidRPr="001E4D0E">
              <w:rPr>
                <w:rFonts w:ascii="Arial" w:hAnsi="Arial" w:cs="Arial"/>
                <w:sz w:val="20"/>
                <w:szCs w:val="20"/>
                <w:shd w:val="clear" w:color="auto" w:fill="FFFFFF"/>
                <w:lang w:val="lt-LT"/>
              </w:rPr>
              <w:t xml:space="preserve"> (kairė/dešinė) </w:t>
            </w:r>
            <w:r w:rsidR="00B15BDA" w:rsidRPr="001E4D0E">
              <w:rPr>
                <w:rFonts w:ascii="Arial" w:hAnsi="Arial" w:cs="Arial"/>
                <w:sz w:val="20"/>
                <w:szCs w:val="20"/>
                <w:shd w:val="clear" w:color="auto" w:fill="FFFFFF"/>
                <w:lang w:val="lt-LT"/>
              </w:rPr>
              <w:t xml:space="preserve">turi </w:t>
            </w:r>
            <w:r w:rsidRPr="001E4D0E">
              <w:rPr>
                <w:rFonts w:ascii="Arial" w:hAnsi="Arial" w:cs="Arial"/>
                <w:sz w:val="20"/>
                <w:szCs w:val="20"/>
                <w:shd w:val="clear" w:color="auto" w:fill="FFFFFF"/>
                <w:lang w:val="lt-LT"/>
              </w:rPr>
              <w:t xml:space="preserve">būti bent viena kišenė su </w:t>
            </w:r>
            <w:proofErr w:type="spellStart"/>
            <w:r w:rsidRPr="001E4D0E">
              <w:rPr>
                <w:rFonts w:ascii="Arial" w:hAnsi="Arial" w:cs="Arial"/>
                <w:sz w:val="20"/>
                <w:szCs w:val="20"/>
                <w:shd w:val="clear" w:color="auto" w:fill="FFFFFF"/>
                <w:lang w:val="lt-LT"/>
              </w:rPr>
              <w:t>antkišeniu</w:t>
            </w:r>
            <w:proofErr w:type="spellEnd"/>
            <w:r w:rsidR="008C1453" w:rsidRPr="001E4D0E">
              <w:rPr>
                <w:rFonts w:ascii="Arial" w:hAnsi="Arial" w:cs="Arial"/>
                <w:sz w:val="20"/>
                <w:szCs w:val="20"/>
                <w:shd w:val="clear" w:color="auto" w:fill="FFFFFF"/>
                <w:lang w:val="lt-LT"/>
              </w:rPr>
              <w:t xml:space="preserve"> arba </w:t>
            </w:r>
            <w:proofErr w:type="spellStart"/>
            <w:r w:rsidR="008C1453" w:rsidRPr="001E4D0E">
              <w:rPr>
                <w:rFonts w:ascii="Arial" w:hAnsi="Arial" w:cs="Arial"/>
                <w:sz w:val="20"/>
                <w:szCs w:val="20"/>
                <w:shd w:val="clear" w:color="auto" w:fill="FFFFFF"/>
                <w:lang w:val="lt-LT"/>
              </w:rPr>
              <w:t>įleistinė</w:t>
            </w:r>
            <w:proofErr w:type="spellEnd"/>
            <w:r w:rsidR="00971F4F"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w:t>
            </w:r>
          </w:p>
          <w:p w14:paraId="1ABA2599" w14:textId="2778A884" w:rsidR="00C0540D" w:rsidRPr="001E4D0E" w:rsidRDefault="001F2499"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Gali būti k</w:t>
            </w:r>
            <w:r w:rsidR="007004A2" w:rsidRPr="001E4D0E">
              <w:rPr>
                <w:rFonts w:ascii="Arial" w:hAnsi="Arial" w:cs="Arial"/>
                <w:sz w:val="20"/>
                <w:szCs w:val="20"/>
                <w:shd w:val="clear" w:color="auto" w:fill="FFFFFF"/>
                <w:lang w:val="lt-LT"/>
              </w:rPr>
              <w:t>elnių dešinės</w:t>
            </w:r>
            <w:r w:rsidR="00280ADC" w:rsidRPr="001E4D0E">
              <w:rPr>
                <w:rFonts w:ascii="Arial" w:hAnsi="Arial" w:cs="Arial"/>
                <w:sz w:val="20"/>
                <w:szCs w:val="20"/>
                <w:shd w:val="clear" w:color="auto" w:fill="FFFFFF"/>
                <w:lang w:val="lt-LT"/>
              </w:rPr>
              <w:t xml:space="preserve"> arba kairės</w:t>
            </w:r>
            <w:r w:rsidR="007004A2" w:rsidRPr="001E4D0E">
              <w:rPr>
                <w:rFonts w:ascii="Arial" w:hAnsi="Arial" w:cs="Arial"/>
                <w:sz w:val="20"/>
                <w:szCs w:val="20"/>
                <w:shd w:val="clear" w:color="auto" w:fill="FFFFFF"/>
                <w:lang w:val="lt-LT"/>
              </w:rPr>
              <w:t xml:space="preserve"> pusės šoninės daugiafunkcinės kišenės</w:t>
            </w:r>
            <w:r w:rsidR="002501E1" w:rsidRPr="001E4D0E">
              <w:rPr>
                <w:rFonts w:ascii="Arial" w:hAnsi="Arial" w:cs="Arial"/>
                <w:sz w:val="20"/>
                <w:szCs w:val="20"/>
                <w:shd w:val="clear" w:color="auto" w:fill="FFFFFF"/>
                <w:lang w:val="lt-LT"/>
              </w:rPr>
              <w:t>,</w:t>
            </w:r>
            <w:r w:rsidR="000E36B0" w:rsidRPr="001E4D0E">
              <w:rPr>
                <w:rFonts w:ascii="Arial" w:hAnsi="Arial" w:cs="Arial"/>
                <w:sz w:val="20"/>
                <w:szCs w:val="20"/>
                <w:shd w:val="clear" w:color="auto" w:fill="FFFFFF"/>
                <w:lang w:val="lt-LT"/>
              </w:rPr>
              <w:t xml:space="preserve"> </w:t>
            </w:r>
            <w:r w:rsidR="002501E1" w:rsidRPr="001E4D0E">
              <w:rPr>
                <w:rFonts w:ascii="Arial" w:hAnsi="Arial" w:cs="Arial"/>
                <w:sz w:val="20"/>
                <w:szCs w:val="20"/>
                <w:shd w:val="clear" w:color="auto" w:fill="FFFFFF"/>
                <w:lang w:val="lt-LT"/>
              </w:rPr>
              <w:t xml:space="preserve">kurios </w:t>
            </w:r>
            <w:r w:rsidR="007004A2" w:rsidRPr="001E4D0E">
              <w:rPr>
                <w:rFonts w:ascii="Arial" w:hAnsi="Arial" w:cs="Arial"/>
                <w:sz w:val="20"/>
                <w:szCs w:val="20"/>
                <w:shd w:val="clear" w:color="auto" w:fill="FFFFFF"/>
                <w:lang w:val="lt-LT"/>
              </w:rPr>
              <w:t xml:space="preserve"> apatinė dalis neprisiūta prie pagrindo, kad darbo metu įrankiai nevaržytų judesių, kai yra laikomi kišenės viduje. Taip pat yra suformuota ir prisiūta kilpelė įrankiams;</w:t>
            </w:r>
          </w:p>
          <w:p w14:paraId="7A8D3EAD"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kelnės su įsiuvais kelio srities išformavimui;</w:t>
            </w:r>
          </w:p>
          <w:p w14:paraId="5EA21EF3" w14:textId="77777777" w:rsidR="00C0540D" w:rsidRPr="001E4D0E" w:rsidRDefault="00F95164"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Gali būti</w:t>
            </w:r>
            <w:r w:rsidR="007004A2" w:rsidRPr="001E4D0E">
              <w:rPr>
                <w:rFonts w:ascii="Arial" w:hAnsi="Arial" w:cs="Arial"/>
                <w:sz w:val="20"/>
                <w:szCs w:val="20"/>
                <w:shd w:val="clear" w:color="auto" w:fill="FFFFFF"/>
                <w:lang w:val="lt-LT"/>
              </w:rPr>
              <w:t xml:space="preserve"> galimybė įsidėti antkelį;</w:t>
            </w:r>
          </w:p>
          <w:p w14:paraId="38F1967D"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 Nominali pluoštinė sudėtis </w:t>
            </w:r>
            <w:r w:rsidR="00652EF9" w:rsidRPr="001E4D0E">
              <w:rPr>
                <w:rFonts w:ascii="Arial" w:hAnsi="Arial" w:cs="Arial"/>
                <w:sz w:val="20"/>
                <w:szCs w:val="20"/>
                <w:shd w:val="clear" w:color="auto" w:fill="FFFFFF"/>
                <w:lang w:val="lt-LT"/>
              </w:rPr>
              <w:t>85</w:t>
            </w:r>
            <w:r w:rsidRPr="001E4D0E">
              <w:rPr>
                <w:rFonts w:ascii="Arial" w:hAnsi="Arial" w:cs="Arial"/>
                <w:sz w:val="20"/>
                <w:szCs w:val="20"/>
                <w:shd w:val="clear" w:color="auto" w:fill="FFFFFF"/>
                <w:lang w:val="lt-LT"/>
              </w:rPr>
              <w:t xml:space="preserve"> ± 10 % poliesteris ir 10 ± 5 % poliuretanas (</w:t>
            </w:r>
            <w:proofErr w:type="spellStart"/>
            <w:r w:rsidRPr="001E4D0E">
              <w:rPr>
                <w:rFonts w:ascii="Arial" w:hAnsi="Arial" w:cs="Arial"/>
                <w:sz w:val="20"/>
                <w:szCs w:val="20"/>
                <w:shd w:val="clear" w:color="auto" w:fill="FFFFFF"/>
                <w:lang w:val="lt-LT"/>
              </w:rPr>
              <w:t>elastanas</w:t>
            </w:r>
            <w:proofErr w:type="spellEnd"/>
            <w:r w:rsidRPr="001E4D0E">
              <w:rPr>
                <w:rFonts w:ascii="Arial" w:hAnsi="Arial" w:cs="Arial"/>
                <w:sz w:val="20"/>
                <w:szCs w:val="20"/>
                <w:shd w:val="clear" w:color="auto" w:fill="FFFFFF"/>
                <w:lang w:val="lt-LT"/>
              </w:rPr>
              <w:t xml:space="preserve">, </w:t>
            </w:r>
            <w:proofErr w:type="spellStart"/>
            <w:r w:rsidRPr="001E4D0E">
              <w:rPr>
                <w:rFonts w:ascii="Arial" w:hAnsi="Arial" w:cs="Arial"/>
                <w:sz w:val="20"/>
                <w:szCs w:val="20"/>
                <w:shd w:val="clear" w:color="auto" w:fill="FFFFFF"/>
                <w:lang w:val="lt-LT"/>
              </w:rPr>
              <w:t>spandeksas</w:t>
            </w:r>
            <w:proofErr w:type="spellEnd"/>
            <w:r w:rsidRPr="001E4D0E">
              <w:rPr>
                <w:rFonts w:ascii="Arial" w:hAnsi="Arial" w:cs="Arial"/>
                <w:sz w:val="20"/>
                <w:szCs w:val="20"/>
                <w:shd w:val="clear" w:color="auto" w:fill="FFFFFF"/>
                <w:lang w:val="lt-LT"/>
              </w:rPr>
              <w:t>);</w:t>
            </w:r>
          </w:p>
          <w:p w14:paraId="085E239A"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lang w:val="lt-LT"/>
              </w:rPr>
              <w:t>Pagrindinio audinio svoris: </w:t>
            </w:r>
            <w:r w:rsidR="00B44610" w:rsidRPr="001E4D0E">
              <w:rPr>
                <w:rFonts w:ascii="Arial" w:hAnsi="Arial" w:cs="Arial"/>
                <w:sz w:val="20"/>
                <w:szCs w:val="20"/>
                <w:lang w:val="lt-LT"/>
              </w:rPr>
              <w:t xml:space="preserve">200 </w:t>
            </w:r>
            <w:r w:rsidR="00866736" w:rsidRPr="001E4D0E">
              <w:rPr>
                <w:rFonts w:ascii="Arial" w:hAnsi="Arial" w:cs="Arial"/>
                <w:sz w:val="20"/>
                <w:szCs w:val="20"/>
                <w:lang w:val="lt-LT"/>
              </w:rPr>
              <w:t>iki 250</w:t>
            </w:r>
            <w:r w:rsidRPr="001E4D0E">
              <w:rPr>
                <w:rFonts w:ascii="Arial" w:hAnsi="Arial" w:cs="Arial"/>
                <w:sz w:val="20"/>
                <w:szCs w:val="20"/>
                <w:shd w:val="clear" w:color="auto" w:fill="FFFFFF"/>
                <w:lang w:val="lt-LT"/>
              </w:rPr>
              <w:t xml:space="preserve"> g/m</w:t>
            </w:r>
            <w:r w:rsidRPr="001E4D0E">
              <w:rPr>
                <w:rFonts w:ascii="Arial" w:hAnsi="Arial" w:cs="Arial"/>
                <w:sz w:val="20"/>
                <w:szCs w:val="20"/>
                <w:shd w:val="clear" w:color="auto" w:fill="FFFFFF"/>
                <w:vertAlign w:val="superscript"/>
                <w:lang w:val="lt-LT"/>
              </w:rPr>
              <w:t>2</w:t>
            </w:r>
            <w:r w:rsidRPr="001E4D0E">
              <w:rPr>
                <w:rFonts w:ascii="Arial" w:hAnsi="Arial" w:cs="Arial"/>
                <w:sz w:val="20"/>
                <w:szCs w:val="20"/>
                <w:shd w:val="clear" w:color="auto" w:fill="FFFFFF"/>
                <w:lang w:val="lt-LT"/>
              </w:rPr>
              <w:t>;</w:t>
            </w:r>
            <w:r w:rsidR="00CB24DD" w:rsidRPr="001E4D0E">
              <w:rPr>
                <w:rFonts w:ascii="Arial" w:hAnsi="Arial" w:cs="Arial"/>
                <w:sz w:val="20"/>
                <w:szCs w:val="20"/>
                <w:shd w:val="clear" w:color="auto" w:fill="FFFFFF"/>
                <w:lang w:val="lt-LT"/>
              </w:rPr>
              <w:t xml:space="preserve"> </w:t>
            </w:r>
          </w:p>
          <w:p w14:paraId="5485240C"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lang w:val="lt-LT"/>
              </w:rPr>
              <w:t>Drabužių spalva: </w:t>
            </w:r>
            <w:r w:rsidR="00383BA9" w:rsidRPr="001E4D0E">
              <w:rPr>
                <w:rFonts w:ascii="Arial" w:hAnsi="Arial" w:cs="Arial"/>
                <w:sz w:val="20"/>
                <w:szCs w:val="20"/>
                <w:lang w:val="lt-LT"/>
              </w:rPr>
              <w:t>Tamsiai žalia (alyvuogių)</w:t>
            </w:r>
            <w:r w:rsidR="00350128" w:rsidRPr="001E4D0E">
              <w:rPr>
                <w:rFonts w:ascii="Arial" w:hAnsi="Arial" w:cs="Arial"/>
                <w:sz w:val="20"/>
                <w:szCs w:val="20"/>
                <w:lang w:val="lt-LT"/>
              </w:rPr>
              <w:t>, j</w:t>
            </w:r>
            <w:r w:rsidRPr="001E4D0E">
              <w:rPr>
                <w:rFonts w:ascii="Arial" w:hAnsi="Arial" w:cs="Arial"/>
                <w:sz w:val="20"/>
                <w:szCs w:val="20"/>
                <w:lang w:val="lt-LT"/>
              </w:rPr>
              <w:t xml:space="preserve">uoda </w:t>
            </w:r>
            <w:r w:rsidR="0020487D" w:rsidRPr="001E4D0E">
              <w:rPr>
                <w:rFonts w:ascii="Arial" w:hAnsi="Arial" w:cs="Arial"/>
                <w:sz w:val="20"/>
                <w:szCs w:val="20"/>
                <w:lang w:val="lt-LT"/>
              </w:rPr>
              <w:t xml:space="preserve">arba </w:t>
            </w:r>
            <w:r w:rsidR="00982C9B" w:rsidRPr="001E4D0E">
              <w:rPr>
                <w:rFonts w:ascii="Arial" w:hAnsi="Arial" w:cs="Arial"/>
                <w:sz w:val="20"/>
                <w:szCs w:val="20"/>
                <w:lang w:val="lt-LT"/>
              </w:rPr>
              <w:t>tamsiai pilka su galimomis juodomis detalėmis</w:t>
            </w:r>
            <w:r w:rsidR="00E879F3" w:rsidRPr="001E4D0E">
              <w:rPr>
                <w:rFonts w:ascii="Arial" w:hAnsi="Arial" w:cs="Arial"/>
                <w:sz w:val="20"/>
                <w:szCs w:val="20"/>
                <w:lang w:val="lt-LT"/>
              </w:rPr>
              <w:t>,</w:t>
            </w:r>
            <w:r w:rsidR="00982C9B" w:rsidRPr="001E4D0E">
              <w:rPr>
                <w:rFonts w:ascii="Arial" w:hAnsi="Arial" w:cs="Arial"/>
                <w:sz w:val="20"/>
                <w:szCs w:val="20"/>
                <w:lang w:val="lt-LT"/>
              </w:rPr>
              <w:t xml:space="preserve"> </w:t>
            </w:r>
            <w:r w:rsidR="0020487D" w:rsidRPr="001E4D0E">
              <w:rPr>
                <w:rFonts w:ascii="Arial" w:hAnsi="Arial" w:cs="Arial"/>
                <w:sz w:val="20"/>
                <w:szCs w:val="20"/>
                <w:lang w:val="lt-LT"/>
              </w:rPr>
              <w:t xml:space="preserve"> </w:t>
            </w:r>
            <w:r w:rsidR="00CD58F0" w:rsidRPr="001E4D0E">
              <w:rPr>
                <w:rFonts w:ascii="Arial" w:hAnsi="Arial" w:cs="Arial"/>
                <w:sz w:val="20"/>
                <w:szCs w:val="20"/>
                <w:lang w:val="lt-LT"/>
              </w:rPr>
              <w:t xml:space="preserve">gali būti </w:t>
            </w:r>
            <w:r w:rsidRPr="001E4D0E">
              <w:rPr>
                <w:rFonts w:ascii="Arial" w:hAnsi="Arial" w:cs="Arial"/>
                <w:sz w:val="20"/>
                <w:szCs w:val="20"/>
                <w:lang w:val="lt-LT"/>
              </w:rPr>
              <w:t xml:space="preserve">su geltonos spalvos  detalėmis. Gaminyje </w:t>
            </w:r>
            <w:r w:rsidR="00F57441" w:rsidRPr="001E4D0E">
              <w:rPr>
                <w:rFonts w:ascii="Arial" w:hAnsi="Arial" w:cs="Arial"/>
                <w:sz w:val="20"/>
                <w:szCs w:val="20"/>
                <w:lang w:val="lt-LT"/>
              </w:rPr>
              <w:t xml:space="preserve">turi </w:t>
            </w:r>
            <w:r w:rsidRPr="001E4D0E">
              <w:rPr>
                <w:rFonts w:ascii="Arial" w:hAnsi="Arial" w:cs="Arial"/>
                <w:sz w:val="20"/>
                <w:szCs w:val="20"/>
                <w:lang w:val="lt-LT"/>
              </w:rPr>
              <w:t>būti nedidelių šviesą atspindinčių detalių</w:t>
            </w:r>
            <w:r w:rsidR="001977F3" w:rsidRPr="001E4D0E">
              <w:rPr>
                <w:rFonts w:ascii="Arial" w:hAnsi="Arial" w:cs="Arial"/>
                <w:sz w:val="20"/>
                <w:szCs w:val="20"/>
                <w:lang w:val="lt-LT"/>
              </w:rPr>
              <w:t xml:space="preserve">. Prekių spalva 1.2. ir 1.3 punktuose turi derėti tarpusavyje (komplekte) </w:t>
            </w:r>
            <w:r w:rsidRPr="001E4D0E">
              <w:rPr>
                <w:rFonts w:ascii="Arial" w:hAnsi="Arial" w:cs="Arial"/>
                <w:sz w:val="20"/>
                <w:szCs w:val="20"/>
                <w:lang w:val="lt-LT"/>
              </w:rPr>
              <w:t>;</w:t>
            </w:r>
          </w:p>
          <w:p w14:paraId="675F1D47" w14:textId="77777777" w:rsidR="00C0540D"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lang w:val="lt-LT"/>
              </w:rPr>
              <w:t xml:space="preserve">Dydžiai: </w:t>
            </w:r>
            <w:r w:rsidR="008D4759" w:rsidRPr="001E4D0E">
              <w:rPr>
                <w:rFonts w:ascii="Arial" w:hAnsi="Arial" w:cs="Arial"/>
                <w:sz w:val="20"/>
                <w:szCs w:val="20"/>
                <w:lang w:val="lt-LT"/>
              </w:rPr>
              <w:t>46-64 arba S-3XL</w:t>
            </w:r>
          </w:p>
          <w:p w14:paraId="522C31B5" w14:textId="5844EDAE" w:rsidR="00CB7E75" w:rsidRPr="001E4D0E" w:rsidRDefault="007004A2" w:rsidP="00C13D30">
            <w:pPr>
              <w:pStyle w:val="Sraopastraipa"/>
              <w:numPr>
                <w:ilvl w:val="0"/>
                <w:numId w:val="13"/>
              </w:numPr>
              <w:spacing w:after="0" w:line="240" w:lineRule="auto"/>
              <w:ind w:left="303" w:hanging="28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Standarta</w:t>
            </w:r>
            <w:r w:rsidR="00CB7E75" w:rsidRPr="001E4D0E">
              <w:rPr>
                <w:rFonts w:ascii="Arial" w:hAnsi="Arial" w:cs="Arial"/>
                <w:sz w:val="20"/>
                <w:szCs w:val="20"/>
                <w:shd w:val="clear" w:color="auto" w:fill="FFFFFF"/>
                <w:lang w:val="lt-LT"/>
              </w:rPr>
              <w:t>i</w:t>
            </w:r>
            <w:r w:rsidRPr="001E4D0E">
              <w:rPr>
                <w:rFonts w:ascii="Arial" w:hAnsi="Arial" w:cs="Arial"/>
                <w:sz w:val="20"/>
                <w:szCs w:val="20"/>
                <w:shd w:val="clear" w:color="auto" w:fill="FFFFFF"/>
                <w:lang w:val="lt-LT"/>
              </w:rPr>
              <w:t xml:space="preserve"> EN ISO 13688</w:t>
            </w:r>
            <w:r w:rsidR="00CB7E75" w:rsidRPr="001E4D0E">
              <w:rPr>
                <w:rFonts w:ascii="Arial" w:hAnsi="Arial" w:cs="Arial"/>
                <w:sz w:val="20"/>
                <w:szCs w:val="20"/>
                <w:shd w:val="clear" w:color="auto" w:fill="FFFFFF"/>
                <w:lang w:val="lt-LT"/>
              </w:rPr>
              <w:t xml:space="preserve">, </w:t>
            </w:r>
          </w:p>
        </w:tc>
      </w:tr>
      <w:tr w:rsidR="007004A2" w:rsidRPr="001E4D0E" w14:paraId="20749711" w14:textId="77777777" w:rsidTr="002A7B12">
        <w:tc>
          <w:tcPr>
            <w:tcW w:w="562" w:type="dxa"/>
            <w:vAlign w:val="center"/>
          </w:tcPr>
          <w:p w14:paraId="1B9B459A"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1.3.</w:t>
            </w:r>
          </w:p>
        </w:tc>
        <w:tc>
          <w:tcPr>
            <w:tcW w:w="1701" w:type="dxa"/>
            <w:vAlign w:val="center"/>
          </w:tcPr>
          <w:p w14:paraId="2EC9D520" w14:textId="77777777" w:rsidR="007004A2" w:rsidRPr="001E4D0E" w:rsidRDefault="007004A2" w:rsidP="002A7B12">
            <w:pPr>
              <w:contextualSpacing/>
              <w:rPr>
                <w:rFonts w:ascii="Arial" w:hAnsi="Arial" w:cs="Arial"/>
                <w:color w:val="000000"/>
                <w:sz w:val="20"/>
                <w:szCs w:val="20"/>
                <w:lang w:val="lt-LT"/>
              </w:rPr>
            </w:pPr>
            <w:r w:rsidRPr="001E4D0E">
              <w:rPr>
                <w:rFonts w:ascii="Arial" w:hAnsi="Arial" w:cs="Arial"/>
                <w:color w:val="000000"/>
                <w:sz w:val="20"/>
                <w:szCs w:val="20"/>
                <w:lang w:val="lt-LT"/>
              </w:rPr>
              <w:t>Švarkas darbininko (darbo kostiumo dalis medelyno)</w:t>
            </w:r>
          </w:p>
        </w:tc>
        <w:tc>
          <w:tcPr>
            <w:tcW w:w="7513" w:type="dxa"/>
            <w:vAlign w:val="center"/>
          </w:tcPr>
          <w:p w14:paraId="1574E94F" w14:textId="77777777" w:rsidR="00C0540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lang w:val="lt-LT"/>
              </w:rPr>
              <w:t xml:space="preserve">Švarkelis iš minkšto </w:t>
            </w:r>
            <w:proofErr w:type="spellStart"/>
            <w:r w:rsidRPr="001E4D0E">
              <w:rPr>
                <w:rFonts w:ascii="Arial" w:hAnsi="Arial" w:cs="Arial"/>
                <w:sz w:val="20"/>
                <w:szCs w:val="20"/>
                <w:lang w:val="lt-LT"/>
              </w:rPr>
              <w:t>fliso</w:t>
            </w:r>
            <w:proofErr w:type="spellEnd"/>
            <w:r w:rsidRPr="001E4D0E">
              <w:rPr>
                <w:rFonts w:ascii="Arial" w:hAnsi="Arial" w:cs="Arial"/>
                <w:sz w:val="20"/>
                <w:szCs w:val="20"/>
                <w:lang w:val="lt-LT"/>
              </w:rPr>
              <w:t xml:space="preserve"> audinio;</w:t>
            </w:r>
          </w:p>
          <w:p w14:paraId="5E3FC25B" w14:textId="77777777" w:rsidR="00C0540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Užsegamas užtrauktuku per visą ilgį, </w:t>
            </w:r>
            <w:r w:rsidRPr="001E4D0E">
              <w:rPr>
                <w:rFonts w:ascii="Arial" w:hAnsi="Arial" w:cs="Arial"/>
                <w:sz w:val="20"/>
                <w:szCs w:val="20"/>
                <w:lang w:val="lt-LT"/>
              </w:rPr>
              <w:t>su smakro apsauga patogumui ir stabilumui;</w:t>
            </w:r>
          </w:p>
          <w:p w14:paraId="4934B314" w14:textId="7B424EDE" w:rsidR="00C0540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Dvi apatinės ir viena viršutinė kišenė užsegamos užtrauktukais</w:t>
            </w:r>
            <w:r w:rsidR="00E10A56" w:rsidRPr="001E4D0E">
              <w:rPr>
                <w:rFonts w:ascii="Arial" w:hAnsi="Arial" w:cs="Arial"/>
                <w:sz w:val="20"/>
                <w:szCs w:val="20"/>
                <w:shd w:val="clear" w:color="auto" w:fill="FFFFFF"/>
                <w:lang w:val="lt-LT"/>
              </w:rPr>
              <w:t xml:space="preserve"> arba</w:t>
            </w:r>
            <w:r w:rsidR="00D844D2" w:rsidRPr="001E4D0E">
              <w:rPr>
                <w:rFonts w:ascii="Arial" w:hAnsi="Arial" w:cs="Arial"/>
                <w:sz w:val="20"/>
                <w:szCs w:val="20"/>
                <w:shd w:val="clear" w:color="auto" w:fill="FFFFFF"/>
                <w:lang w:val="lt-LT"/>
              </w:rPr>
              <w:t xml:space="preserve"> tik viršutinė kišenė užsegama užtrauktuku</w:t>
            </w:r>
            <w:r w:rsidRPr="001E4D0E">
              <w:rPr>
                <w:rFonts w:ascii="Arial" w:hAnsi="Arial" w:cs="Arial"/>
                <w:sz w:val="20"/>
                <w:szCs w:val="20"/>
                <w:shd w:val="clear" w:color="auto" w:fill="FFFFFF"/>
                <w:lang w:val="lt-LT"/>
              </w:rPr>
              <w:t>;</w:t>
            </w:r>
          </w:p>
          <w:p w14:paraId="5EFDDB4D" w14:textId="77777777" w:rsidR="00C0540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lang w:val="lt-LT"/>
              </w:rPr>
              <w:t>Logotipas** priekyje kairėje arba dešinėje krūtinės pusėje ir nugaroje;</w:t>
            </w:r>
          </w:p>
          <w:p w14:paraId="51956A47" w14:textId="77777777" w:rsidR="009A7F4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Nominali pluoštinė sudėtis </w:t>
            </w:r>
            <w:r w:rsidRPr="001E4D0E">
              <w:rPr>
                <w:rFonts w:ascii="Arial" w:hAnsi="Arial" w:cs="Arial"/>
                <w:sz w:val="20"/>
                <w:szCs w:val="20"/>
                <w:lang w:val="lt-LT"/>
              </w:rPr>
              <w:t>100% poliesteris, 3</w:t>
            </w:r>
            <w:r w:rsidR="008952CB" w:rsidRPr="001E4D0E">
              <w:rPr>
                <w:rFonts w:ascii="Arial" w:hAnsi="Arial" w:cs="Arial"/>
                <w:sz w:val="20"/>
                <w:szCs w:val="20"/>
                <w:lang w:val="lt-LT"/>
              </w:rPr>
              <w:t>0</w:t>
            </w:r>
            <w:r w:rsidRPr="001E4D0E">
              <w:rPr>
                <w:rFonts w:ascii="Arial" w:hAnsi="Arial" w:cs="Arial"/>
                <w:sz w:val="20"/>
                <w:szCs w:val="20"/>
                <w:lang w:val="lt-LT"/>
              </w:rPr>
              <w:t>0±</w:t>
            </w:r>
            <w:r w:rsidR="00E2245C" w:rsidRPr="001E4D0E">
              <w:rPr>
                <w:rFonts w:ascii="Arial" w:hAnsi="Arial" w:cs="Arial"/>
                <w:sz w:val="20"/>
                <w:szCs w:val="20"/>
                <w:lang w:val="lt-LT"/>
              </w:rPr>
              <w:t>2</w:t>
            </w:r>
            <w:r w:rsidRPr="001E4D0E">
              <w:rPr>
                <w:rFonts w:ascii="Arial" w:hAnsi="Arial" w:cs="Arial"/>
                <w:sz w:val="20"/>
                <w:szCs w:val="20"/>
                <w:lang w:val="lt-LT"/>
              </w:rPr>
              <w:t xml:space="preserve">0 </w:t>
            </w:r>
            <w:r w:rsidRPr="001E4D0E">
              <w:rPr>
                <w:rFonts w:ascii="Arial" w:hAnsi="Arial" w:cs="Arial"/>
                <w:sz w:val="20"/>
                <w:szCs w:val="20"/>
                <w:shd w:val="clear" w:color="auto" w:fill="FFFFFF"/>
                <w:lang w:val="lt-LT"/>
              </w:rPr>
              <w:t xml:space="preserve"> g/m</w:t>
            </w:r>
            <w:r w:rsidRPr="001E4D0E">
              <w:rPr>
                <w:rFonts w:ascii="Arial" w:hAnsi="Arial" w:cs="Arial"/>
                <w:sz w:val="20"/>
                <w:szCs w:val="20"/>
                <w:shd w:val="clear" w:color="auto" w:fill="FFFFFF"/>
                <w:vertAlign w:val="superscript"/>
                <w:lang w:val="lt-LT"/>
              </w:rPr>
              <w:t>2</w:t>
            </w:r>
            <w:r w:rsidRPr="001E4D0E">
              <w:rPr>
                <w:rFonts w:ascii="Arial" w:hAnsi="Arial" w:cs="Arial"/>
                <w:sz w:val="20"/>
                <w:szCs w:val="20"/>
                <w:shd w:val="clear" w:color="auto" w:fill="FFFFFF"/>
                <w:lang w:val="lt-LT"/>
              </w:rPr>
              <w:t>;</w:t>
            </w:r>
          </w:p>
          <w:p w14:paraId="2974CB1A" w14:textId="77777777" w:rsidR="009A7F4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lang w:val="lt-LT"/>
              </w:rPr>
              <w:t>Drabužių spalva:</w:t>
            </w:r>
            <w:r w:rsidR="00987D1E" w:rsidRPr="001E4D0E">
              <w:rPr>
                <w:rFonts w:ascii="Arial" w:hAnsi="Arial" w:cs="Arial"/>
                <w:sz w:val="20"/>
                <w:szCs w:val="20"/>
                <w:lang w:val="lt-LT"/>
              </w:rPr>
              <w:t xml:space="preserve"> </w:t>
            </w:r>
            <w:r w:rsidR="00DD64FA" w:rsidRPr="001E4D0E">
              <w:rPr>
                <w:rFonts w:ascii="Arial" w:hAnsi="Arial" w:cs="Arial"/>
                <w:sz w:val="20"/>
                <w:szCs w:val="20"/>
                <w:lang w:val="lt-LT"/>
              </w:rPr>
              <w:t>Tamsiai žalia (alyvuogių) arba tamsiai pilkos spalvos su galimomis juodomis ir geltonomis detalėmis  arba juoda, kuri gali būti su geltonos spalvos detalėmis</w:t>
            </w:r>
            <w:r w:rsidR="00987D1E" w:rsidRPr="001E4D0E">
              <w:rPr>
                <w:rFonts w:ascii="Arial" w:hAnsi="Arial" w:cs="Arial"/>
                <w:sz w:val="20"/>
                <w:szCs w:val="20"/>
                <w:lang w:val="lt-LT"/>
              </w:rPr>
              <w:t xml:space="preserve">. </w:t>
            </w:r>
            <w:r w:rsidR="00C023AA" w:rsidRPr="001E4D0E">
              <w:rPr>
                <w:rFonts w:ascii="Arial" w:hAnsi="Arial" w:cs="Arial"/>
                <w:sz w:val="20"/>
                <w:szCs w:val="20"/>
                <w:lang w:val="lt-LT"/>
              </w:rPr>
              <w:t>Prekių spalva 1.2. ir 1.3</w:t>
            </w:r>
            <w:r w:rsidR="007E7860" w:rsidRPr="001E4D0E">
              <w:rPr>
                <w:rFonts w:ascii="Arial" w:hAnsi="Arial" w:cs="Arial"/>
                <w:sz w:val="20"/>
                <w:szCs w:val="20"/>
                <w:lang w:val="lt-LT"/>
              </w:rPr>
              <w:t xml:space="preserve"> </w:t>
            </w:r>
            <w:r w:rsidR="00C023AA" w:rsidRPr="001E4D0E">
              <w:rPr>
                <w:rFonts w:ascii="Arial" w:hAnsi="Arial" w:cs="Arial"/>
                <w:sz w:val="20"/>
                <w:szCs w:val="20"/>
                <w:lang w:val="lt-LT"/>
              </w:rPr>
              <w:t>punktuose turi derėti tarpusavyje</w:t>
            </w:r>
            <w:r w:rsidR="007E7860" w:rsidRPr="001E4D0E">
              <w:rPr>
                <w:rFonts w:ascii="Arial" w:hAnsi="Arial" w:cs="Arial"/>
                <w:sz w:val="20"/>
                <w:szCs w:val="20"/>
                <w:lang w:val="lt-LT"/>
              </w:rPr>
              <w:t xml:space="preserve"> (komplekte).</w:t>
            </w:r>
          </w:p>
          <w:p w14:paraId="6945C155" w14:textId="77777777" w:rsidR="009A7F4D" w:rsidRPr="001E4D0E" w:rsidRDefault="007004A2"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proofErr w:type="spellStart"/>
            <w:r w:rsidRPr="001E4D0E">
              <w:rPr>
                <w:rFonts w:ascii="Arial" w:hAnsi="Arial" w:cs="Arial"/>
                <w:sz w:val="20"/>
                <w:szCs w:val="20"/>
                <w:shd w:val="clear" w:color="auto" w:fill="FFFFFF"/>
                <w:lang w:val="lt-LT"/>
              </w:rPr>
              <w:t>Standarta</w:t>
            </w:r>
            <w:r w:rsidR="00F30E2A" w:rsidRPr="001E4D0E">
              <w:rPr>
                <w:rFonts w:ascii="Arial" w:hAnsi="Arial" w:cs="Arial"/>
                <w:sz w:val="20"/>
                <w:szCs w:val="20"/>
                <w:shd w:val="clear" w:color="auto" w:fill="FFFFFF"/>
                <w:lang w:val="lt-LT"/>
              </w:rPr>
              <w:t>I</w:t>
            </w:r>
            <w:proofErr w:type="spellEnd"/>
            <w:r w:rsidR="00F30E2A" w:rsidRPr="001E4D0E">
              <w:rPr>
                <w:rFonts w:ascii="Arial" w:hAnsi="Arial" w:cs="Arial"/>
                <w:sz w:val="20"/>
                <w:szCs w:val="20"/>
                <w:shd w:val="clear" w:color="auto" w:fill="FFFFFF"/>
                <w:lang w:val="lt-LT"/>
              </w:rPr>
              <w:t>:</w:t>
            </w:r>
            <w:r w:rsidRPr="001E4D0E">
              <w:rPr>
                <w:rFonts w:ascii="Arial" w:hAnsi="Arial" w:cs="Arial"/>
                <w:sz w:val="20"/>
                <w:szCs w:val="20"/>
                <w:shd w:val="clear" w:color="auto" w:fill="FFFFFF"/>
                <w:lang w:val="lt-LT"/>
              </w:rPr>
              <w:t xml:space="preserve"> EN ISO 13688,</w:t>
            </w:r>
            <w:r w:rsidR="00F30E2A" w:rsidRPr="001E4D0E">
              <w:rPr>
                <w:rFonts w:ascii="Arial" w:eastAsia="Times New Roman" w:hAnsi="Arial" w:cs="Arial"/>
                <w:sz w:val="20"/>
                <w:szCs w:val="20"/>
                <w:shd w:val="clear" w:color="auto" w:fill="FFFFFF"/>
                <w:lang w:val="lt-LT" w:eastAsia="lt-LT"/>
              </w:rPr>
              <w:t xml:space="preserve"> </w:t>
            </w:r>
            <w:r w:rsidR="00F30E2A" w:rsidRPr="001E4D0E">
              <w:rPr>
                <w:rFonts w:ascii="Arial" w:hAnsi="Arial" w:cs="Arial"/>
                <w:sz w:val="20"/>
                <w:szCs w:val="20"/>
                <w:shd w:val="clear" w:color="auto" w:fill="FFFFFF"/>
                <w:lang w:val="lt-LT"/>
              </w:rPr>
              <w:t xml:space="preserve">EN 14058 </w:t>
            </w:r>
          </w:p>
          <w:p w14:paraId="4D506662" w14:textId="2C94F347" w:rsidR="007004A2" w:rsidRPr="001E4D0E" w:rsidRDefault="00B36B56" w:rsidP="00C13D30">
            <w:pPr>
              <w:pStyle w:val="Sraopastraipa"/>
              <w:numPr>
                <w:ilvl w:val="0"/>
                <w:numId w:val="14"/>
              </w:numPr>
              <w:spacing w:after="0" w:line="240" w:lineRule="auto"/>
              <w:ind w:left="303" w:hanging="294"/>
              <w:jc w:val="both"/>
              <w:rPr>
                <w:rFonts w:ascii="Arial" w:hAnsi="Arial" w:cs="Arial"/>
                <w:sz w:val="20"/>
                <w:szCs w:val="20"/>
                <w:shd w:val="clear" w:color="auto" w:fill="FFFFFF"/>
                <w:lang w:val="lt-LT"/>
              </w:rPr>
            </w:pPr>
            <w:r w:rsidRPr="001E4D0E">
              <w:rPr>
                <w:rFonts w:ascii="Arial" w:hAnsi="Arial" w:cs="Arial"/>
                <w:sz w:val="20"/>
                <w:szCs w:val="20"/>
                <w:lang w:val="lt-LT"/>
              </w:rPr>
              <w:t>Dydžiai: S-</w:t>
            </w:r>
            <w:r w:rsidR="00C81608" w:rsidRPr="001E4D0E">
              <w:rPr>
                <w:rFonts w:ascii="Arial" w:hAnsi="Arial" w:cs="Arial"/>
                <w:sz w:val="20"/>
                <w:szCs w:val="20"/>
                <w:lang w:val="lt-LT"/>
              </w:rPr>
              <w:t>4</w:t>
            </w:r>
            <w:r w:rsidRPr="001E4D0E">
              <w:rPr>
                <w:rFonts w:ascii="Arial" w:hAnsi="Arial" w:cs="Arial"/>
                <w:sz w:val="20"/>
                <w:szCs w:val="20"/>
                <w:lang w:val="lt-LT"/>
              </w:rPr>
              <w:t>XL (Nurodoma užsakant).</w:t>
            </w:r>
          </w:p>
        </w:tc>
      </w:tr>
      <w:bookmarkEnd w:id="14"/>
      <w:tr w:rsidR="007004A2" w:rsidRPr="001E4D0E" w14:paraId="5B04172E" w14:textId="77777777" w:rsidTr="002A7B12">
        <w:tc>
          <w:tcPr>
            <w:tcW w:w="562" w:type="dxa"/>
            <w:vAlign w:val="center"/>
          </w:tcPr>
          <w:p w14:paraId="33D43C5F" w14:textId="77777777" w:rsidR="007004A2" w:rsidRPr="001E4D0E" w:rsidRDefault="007004A2" w:rsidP="002A7B12">
            <w:pPr>
              <w:contextualSpacing/>
              <w:jc w:val="center"/>
              <w:rPr>
                <w:rFonts w:ascii="Arial" w:hAnsi="Arial" w:cs="Arial"/>
                <w:b/>
                <w:bCs/>
                <w:sz w:val="20"/>
                <w:szCs w:val="20"/>
                <w:lang w:val="lt-LT"/>
              </w:rPr>
            </w:pPr>
            <w:r w:rsidRPr="001E4D0E">
              <w:rPr>
                <w:rFonts w:ascii="Arial" w:hAnsi="Arial" w:cs="Arial"/>
                <w:b/>
                <w:bCs/>
                <w:sz w:val="20"/>
                <w:szCs w:val="20"/>
                <w:lang w:val="lt-LT"/>
              </w:rPr>
              <w:t>1.4.</w:t>
            </w:r>
          </w:p>
        </w:tc>
        <w:tc>
          <w:tcPr>
            <w:tcW w:w="1701" w:type="dxa"/>
            <w:vAlign w:val="center"/>
          </w:tcPr>
          <w:p w14:paraId="701CD024" w14:textId="77777777" w:rsidR="007004A2" w:rsidRPr="001E4D0E" w:rsidRDefault="007004A2" w:rsidP="002A7B12">
            <w:pPr>
              <w:contextualSpacing/>
              <w:rPr>
                <w:rFonts w:ascii="Arial" w:hAnsi="Arial" w:cs="Arial"/>
                <w:b/>
                <w:bCs/>
                <w:sz w:val="20"/>
                <w:szCs w:val="20"/>
                <w:lang w:val="lt-LT"/>
              </w:rPr>
            </w:pPr>
            <w:r w:rsidRPr="001E4D0E">
              <w:rPr>
                <w:rFonts w:ascii="Arial" w:hAnsi="Arial" w:cs="Arial"/>
                <w:color w:val="000000"/>
                <w:sz w:val="20"/>
                <w:szCs w:val="20"/>
                <w:lang w:val="lt-LT"/>
              </w:rPr>
              <w:t>Kelnės specialistui (darbo kostiumo dalis)</w:t>
            </w:r>
          </w:p>
        </w:tc>
        <w:tc>
          <w:tcPr>
            <w:tcW w:w="7513" w:type="dxa"/>
            <w:vAlign w:val="center"/>
          </w:tcPr>
          <w:p w14:paraId="5349DFB7"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Kelnės turi būti iš</w:t>
            </w:r>
            <w:r w:rsidR="009511AE"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 xml:space="preserve">tampraus audinio ir </w:t>
            </w:r>
            <w:proofErr w:type="spellStart"/>
            <w:r w:rsidRPr="001E4D0E">
              <w:rPr>
                <w:rFonts w:ascii="Arial" w:hAnsi="Arial" w:cs="Arial"/>
                <w:sz w:val="20"/>
                <w:szCs w:val="20"/>
                <w:shd w:val="clear" w:color="auto" w:fill="FFFFFF"/>
                <w:lang w:val="lt-LT"/>
              </w:rPr>
              <w:t>anatomiškai</w:t>
            </w:r>
            <w:proofErr w:type="spellEnd"/>
            <w:r w:rsidRPr="001E4D0E">
              <w:rPr>
                <w:rFonts w:ascii="Arial" w:hAnsi="Arial" w:cs="Arial"/>
                <w:sz w:val="20"/>
                <w:szCs w:val="20"/>
                <w:shd w:val="clear" w:color="auto" w:fill="FFFFFF"/>
                <w:lang w:val="lt-LT"/>
              </w:rPr>
              <w:t xml:space="preserve"> sukonstruotos, kad nevaržytų judesių darbo metu</w:t>
            </w:r>
            <w:r w:rsidR="006B6548" w:rsidRPr="001E4D0E">
              <w:rPr>
                <w:rFonts w:ascii="Arial" w:hAnsi="Arial" w:cs="Arial"/>
                <w:sz w:val="20"/>
                <w:szCs w:val="20"/>
                <w:shd w:val="clear" w:color="auto" w:fill="FFFFFF"/>
                <w:lang w:val="lt-LT"/>
              </w:rPr>
              <w:t>;</w:t>
            </w:r>
          </w:p>
          <w:p w14:paraId="5A67FF15"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 xml:space="preserve">Kelnių juosmuo </w:t>
            </w:r>
            <w:r w:rsidR="00446F4B"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turi turėti elastin</w:t>
            </w:r>
            <w:r w:rsidR="00BC11EA" w:rsidRPr="001E4D0E">
              <w:rPr>
                <w:rFonts w:ascii="Arial" w:hAnsi="Arial" w:cs="Arial"/>
                <w:sz w:val="20"/>
                <w:szCs w:val="20"/>
                <w:shd w:val="clear" w:color="auto" w:fill="FFFFFF"/>
                <w:lang w:val="lt-LT"/>
              </w:rPr>
              <w:t>e</w:t>
            </w:r>
            <w:r w:rsidRPr="001E4D0E">
              <w:rPr>
                <w:rFonts w:ascii="Arial" w:hAnsi="Arial" w:cs="Arial"/>
                <w:sz w:val="20"/>
                <w:szCs w:val="20"/>
                <w:shd w:val="clear" w:color="auto" w:fill="FFFFFF"/>
                <w:lang w:val="lt-LT"/>
              </w:rPr>
              <w:t>s juostos šonuose</w:t>
            </w:r>
            <w:r w:rsidR="00E53C99" w:rsidRPr="001E4D0E">
              <w:rPr>
                <w:rFonts w:ascii="Arial" w:hAnsi="Arial" w:cs="Arial"/>
                <w:sz w:val="20"/>
                <w:szCs w:val="20"/>
                <w:shd w:val="clear" w:color="auto" w:fill="FFFFFF"/>
                <w:lang w:val="lt-LT"/>
              </w:rPr>
              <w:t xml:space="preserve"> </w:t>
            </w:r>
            <w:r w:rsidR="00FD4832" w:rsidRPr="001E4D0E">
              <w:rPr>
                <w:rFonts w:ascii="Arial" w:hAnsi="Arial" w:cs="Arial"/>
                <w:sz w:val="20"/>
                <w:szCs w:val="20"/>
                <w:shd w:val="clear" w:color="auto" w:fill="FFFFFF"/>
                <w:lang w:val="lt-LT"/>
              </w:rPr>
              <w:t>(</w:t>
            </w:r>
            <w:r w:rsidR="00E53C99" w:rsidRPr="001E4D0E">
              <w:rPr>
                <w:rFonts w:ascii="Arial" w:hAnsi="Arial" w:cs="Arial"/>
                <w:sz w:val="20"/>
                <w:szCs w:val="20"/>
                <w:shd w:val="clear" w:color="auto" w:fill="FFFFFF"/>
                <w:lang w:val="lt-LT"/>
              </w:rPr>
              <w:t xml:space="preserve">arba vidinėje pusėje </w:t>
            </w:r>
            <w:r w:rsidR="00510A86" w:rsidRPr="001E4D0E">
              <w:rPr>
                <w:rFonts w:ascii="Arial" w:hAnsi="Arial" w:cs="Arial"/>
                <w:sz w:val="20"/>
                <w:szCs w:val="20"/>
                <w:shd w:val="clear" w:color="auto" w:fill="FFFFFF"/>
                <w:lang w:val="lt-LT"/>
              </w:rPr>
              <w:t>guma</w:t>
            </w:r>
            <w:r w:rsidR="002803C8" w:rsidRPr="001E4D0E">
              <w:rPr>
                <w:rFonts w:ascii="Arial" w:hAnsi="Arial" w:cs="Arial"/>
                <w:sz w:val="20"/>
                <w:szCs w:val="20"/>
                <w:shd w:val="clear" w:color="auto" w:fill="FFFFFF"/>
                <w:lang w:val="lt-LT"/>
              </w:rPr>
              <w:t>/</w:t>
            </w:r>
            <w:r w:rsidR="00510A86" w:rsidRPr="001E4D0E">
              <w:rPr>
                <w:rFonts w:ascii="Arial" w:hAnsi="Arial" w:cs="Arial"/>
                <w:sz w:val="20"/>
                <w:szCs w:val="20"/>
                <w:shd w:val="clear" w:color="auto" w:fill="FFFFFF"/>
                <w:lang w:val="lt-LT"/>
              </w:rPr>
              <w:t xml:space="preserve"> sagomis reguliuojamas dydis</w:t>
            </w:r>
            <w:r w:rsidR="00FD4832" w:rsidRPr="001E4D0E">
              <w:rPr>
                <w:rFonts w:ascii="Arial" w:hAnsi="Arial" w:cs="Arial"/>
                <w:sz w:val="20"/>
                <w:szCs w:val="20"/>
                <w:shd w:val="clear" w:color="auto" w:fill="FFFFFF"/>
                <w:lang w:val="lt-LT"/>
              </w:rPr>
              <w:t>)</w:t>
            </w:r>
            <w:r w:rsidRPr="001E4D0E">
              <w:rPr>
                <w:rFonts w:ascii="Arial" w:hAnsi="Arial" w:cs="Arial"/>
                <w:sz w:val="20"/>
                <w:szCs w:val="20"/>
                <w:shd w:val="clear" w:color="auto" w:fill="FFFFFF"/>
                <w:lang w:val="lt-LT"/>
              </w:rPr>
              <w:t xml:space="preserve"> </w:t>
            </w:r>
            <w:r w:rsidR="002803C8" w:rsidRPr="001E4D0E">
              <w:rPr>
                <w:rFonts w:ascii="Arial" w:hAnsi="Arial" w:cs="Arial"/>
                <w:sz w:val="20"/>
                <w:szCs w:val="20"/>
                <w:shd w:val="clear" w:color="auto" w:fill="FFFFFF"/>
                <w:lang w:val="lt-LT"/>
              </w:rPr>
              <w:t xml:space="preserve">gali būti </w:t>
            </w:r>
            <w:r w:rsidRPr="001E4D0E">
              <w:rPr>
                <w:rFonts w:ascii="Arial" w:hAnsi="Arial" w:cs="Arial"/>
                <w:sz w:val="20"/>
                <w:szCs w:val="20"/>
                <w:shd w:val="clear" w:color="auto" w:fill="FFFFFF"/>
                <w:lang w:val="lt-LT"/>
              </w:rPr>
              <w:t>kilp</w:t>
            </w:r>
            <w:r w:rsidR="002803C8" w:rsidRPr="001E4D0E">
              <w:rPr>
                <w:rFonts w:ascii="Arial" w:hAnsi="Arial" w:cs="Arial"/>
                <w:sz w:val="20"/>
                <w:szCs w:val="20"/>
                <w:shd w:val="clear" w:color="auto" w:fill="FFFFFF"/>
                <w:lang w:val="lt-LT"/>
              </w:rPr>
              <w:t>o</w:t>
            </w:r>
            <w:r w:rsidRPr="001E4D0E">
              <w:rPr>
                <w:rFonts w:ascii="Arial" w:hAnsi="Arial" w:cs="Arial"/>
                <w:sz w:val="20"/>
                <w:szCs w:val="20"/>
                <w:shd w:val="clear" w:color="auto" w:fill="FFFFFF"/>
                <w:lang w:val="lt-LT"/>
              </w:rPr>
              <w:t>s diržui praverti;</w:t>
            </w:r>
          </w:p>
          <w:p w14:paraId="15BC23BA"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 xml:space="preserve">Kelnių juosmuo nugaroje </w:t>
            </w:r>
            <w:r w:rsidR="00F51AF7" w:rsidRPr="001E4D0E">
              <w:rPr>
                <w:rFonts w:ascii="Arial" w:hAnsi="Arial" w:cs="Arial"/>
                <w:sz w:val="20"/>
                <w:szCs w:val="20"/>
                <w:shd w:val="clear" w:color="auto" w:fill="FFFFFF"/>
                <w:lang w:val="lt-LT"/>
              </w:rPr>
              <w:t>gali</w:t>
            </w:r>
            <w:r w:rsidRPr="001E4D0E">
              <w:rPr>
                <w:rFonts w:ascii="Arial" w:hAnsi="Arial" w:cs="Arial"/>
                <w:sz w:val="20"/>
                <w:szCs w:val="20"/>
                <w:shd w:val="clear" w:color="auto" w:fill="FFFFFF"/>
                <w:lang w:val="lt-LT"/>
              </w:rPr>
              <w:t xml:space="preserve"> būti paaukštintas, patogesniam darbui pasilenkus;</w:t>
            </w:r>
          </w:p>
          <w:p w14:paraId="7845BCCB"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 xml:space="preserve">Kelnės turi turėti dvi talpias, </w:t>
            </w:r>
            <w:proofErr w:type="spellStart"/>
            <w:r w:rsidRPr="001E4D0E">
              <w:rPr>
                <w:rFonts w:ascii="Arial" w:hAnsi="Arial" w:cs="Arial"/>
                <w:sz w:val="20"/>
                <w:szCs w:val="20"/>
                <w:shd w:val="clear" w:color="auto" w:fill="FFFFFF"/>
                <w:lang w:val="lt-LT"/>
              </w:rPr>
              <w:t>įleistines</w:t>
            </w:r>
            <w:proofErr w:type="spellEnd"/>
            <w:r w:rsidRPr="001E4D0E">
              <w:rPr>
                <w:rFonts w:ascii="Arial" w:hAnsi="Arial" w:cs="Arial"/>
                <w:sz w:val="20"/>
                <w:szCs w:val="20"/>
                <w:shd w:val="clear" w:color="auto" w:fill="FFFFFF"/>
                <w:lang w:val="lt-LT"/>
              </w:rPr>
              <w:t xml:space="preserve"> kišenes priekyje;</w:t>
            </w:r>
          </w:p>
          <w:p w14:paraId="33C05DE1"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lastRenderedPageBreak/>
              <w:t>Kelnių nugaroje turi būti dvi</w:t>
            </w:r>
            <w:r w:rsidR="00A662EB"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kišenės užsegam</w:t>
            </w:r>
            <w:r w:rsidR="00675569" w:rsidRPr="001E4D0E">
              <w:rPr>
                <w:rFonts w:ascii="Arial" w:hAnsi="Arial" w:cs="Arial"/>
                <w:sz w:val="20"/>
                <w:szCs w:val="20"/>
                <w:shd w:val="clear" w:color="auto" w:fill="FFFFFF"/>
                <w:lang w:val="lt-LT"/>
              </w:rPr>
              <w:t>os</w:t>
            </w:r>
            <w:r w:rsidRPr="001E4D0E">
              <w:rPr>
                <w:rFonts w:ascii="Arial" w:hAnsi="Arial" w:cs="Arial"/>
                <w:sz w:val="20"/>
                <w:szCs w:val="20"/>
                <w:shd w:val="clear" w:color="auto" w:fill="FFFFFF"/>
                <w:lang w:val="lt-LT"/>
              </w:rPr>
              <w:t xml:space="preserve"> </w:t>
            </w:r>
            <w:r w:rsidR="00675569" w:rsidRPr="001E4D0E">
              <w:rPr>
                <w:rFonts w:ascii="Arial" w:hAnsi="Arial" w:cs="Arial"/>
                <w:sz w:val="20"/>
                <w:szCs w:val="20"/>
                <w:shd w:val="clear" w:color="auto" w:fill="FFFFFF"/>
                <w:lang w:val="lt-LT"/>
              </w:rPr>
              <w:t>užtrauktuku arba</w:t>
            </w:r>
            <w:r w:rsidR="00595C37" w:rsidRPr="001E4D0E">
              <w:rPr>
                <w:rFonts w:ascii="Arial" w:hAnsi="Arial" w:cs="Arial"/>
                <w:sz w:val="20"/>
                <w:szCs w:val="20"/>
                <w:shd w:val="clear" w:color="auto" w:fill="FFFFFF"/>
                <w:lang w:val="lt-LT"/>
              </w:rPr>
              <w:t xml:space="preserve"> </w:t>
            </w:r>
            <w:r w:rsidR="00886F2B" w:rsidRPr="001E4D0E">
              <w:rPr>
                <w:rFonts w:ascii="Arial" w:hAnsi="Arial" w:cs="Arial"/>
                <w:sz w:val="20"/>
                <w:szCs w:val="20"/>
                <w:shd w:val="clear" w:color="auto" w:fill="FFFFFF"/>
                <w:lang w:val="lt-LT"/>
              </w:rPr>
              <w:t xml:space="preserve">su </w:t>
            </w:r>
            <w:proofErr w:type="spellStart"/>
            <w:r w:rsidR="00886F2B" w:rsidRPr="001E4D0E">
              <w:rPr>
                <w:rFonts w:ascii="Arial" w:hAnsi="Arial" w:cs="Arial"/>
                <w:sz w:val="20"/>
                <w:szCs w:val="20"/>
                <w:shd w:val="clear" w:color="auto" w:fill="FFFFFF"/>
                <w:lang w:val="lt-LT"/>
              </w:rPr>
              <w:t>antkišeniais</w:t>
            </w:r>
            <w:proofErr w:type="spellEnd"/>
            <w:r w:rsidR="00886F2B" w:rsidRPr="001E4D0E">
              <w:rPr>
                <w:rFonts w:ascii="Arial" w:hAnsi="Arial" w:cs="Arial"/>
                <w:sz w:val="20"/>
                <w:szCs w:val="20"/>
                <w:shd w:val="clear" w:color="auto" w:fill="FFFFFF"/>
                <w:lang w:val="lt-LT"/>
              </w:rPr>
              <w:t>, kurie turi būti užsegami;</w:t>
            </w:r>
          </w:p>
          <w:p w14:paraId="63463886"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Kelnių dešinės</w:t>
            </w:r>
            <w:r w:rsidR="007B6BC8" w:rsidRPr="001E4D0E">
              <w:rPr>
                <w:rFonts w:ascii="Arial" w:hAnsi="Arial" w:cs="Arial"/>
                <w:sz w:val="20"/>
                <w:szCs w:val="20"/>
                <w:shd w:val="clear" w:color="auto" w:fill="FFFFFF"/>
                <w:lang w:val="lt-LT"/>
              </w:rPr>
              <w:t xml:space="preserve"> arba kairės</w:t>
            </w:r>
            <w:r w:rsidRPr="001E4D0E">
              <w:rPr>
                <w:rFonts w:ascii="Arial" w:hAnsi="Arial" w:cs="Arial"/>
                <w:sz w:val="20"/>
                <w:szCs w:val="20"/>
                <w:shd w:val="clear" w:color="auto" w:fill="FFFFFF"/>
                <w:lang w:val="lt-LT"/>
              </w:rPr>
              <w:t xml:space="preserve"> pusės šoninės daugiafunkcinės kišenės apatinė dalis neprisiūta prie pagrindo</w:t>
            </w:r>
            <w:r w:rsidR="00E20B93" w:rsidRPr="001E4D0E">
              <w:rPr>
                <w:rFonts w:ascii="Arial" w:hAnsi="Arial" w:cs="Arial"/>
                <w:sz w:val="20"/>
                <w:szCs w:val="20"/>
                <w:shd w:val="clear" w:color="auto" w:fill="FFFFFF"/>
                <w:lang w:val="lt-LT"/>
              </w:rPr>
              <w:t xml:space="preserve"> </w:t>
            </w:r>
            <w:r w:rsidR="006C36EC" w:rsidRPr="001E4D0E">
              <w:rPr>
                <w:rFonts w:ascii="Arial" w:hAnsi="Arial" w:cs="Arial"/>
                <w:sz w:val="20"/>
                <w:szCs w:val="20"/>
                <w:shd w:val="clear" w:color="auto" w:fill="FFFFFF"/>
                <w:lang w:val="lt-LT"/>
              </w:rPr>
              <w:t>(pridėtinė)</w:t>
            </w:r>
            <w:r w:rsidRPr="001E4D0E">
              <w:rPr>
                <w:rFonts w:ascii="Arial" w:hAnsi="Arial" w:cs="Arial"/>
                <w:sz w:val="20"/>
                <w:szCs w:val="20"/>
                <w:shd w:val="clear" w:color="auto" w:fill="FFFFFF"/>
                <w:lang w:val="lt-LT"/>
              </w:rPr>
              <w:t>, kad darbo metu įrankiai nevaržytų judesių, kai yra laikomi kišenės viduje. Taip pat ant šios kišenės yra suformuotos kilpelės įrankiams.</w:t>
            </w:r>
          </w:p>
          <w:p w14:paraId="4433BDA2"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Kelnės su įsiuvais kelio srities išformavimui;</w:t>
            </w:r>
          </w:p>
          <w:p w14:paraId="60FED756" w14:textId="58667FAF"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Yra galimybė įsidėti antkelį</w:t>
            </w:r>
            <w:r w:rsidR="0054131E" w:rsidRPr="001E4D0E">
              <w:rPr>
                <w:rFonts w:ascii="Times New Roman" w:eastAsia="Times New Roman" w:hAnsi="Times New Roman" w:cs="Times New Roman"/>
                <w:color w:val="FF0000"/>
                <w:sz w:val="24"/>
                <w:szCs w:val="24"/>
                <w:lang w:val="lt-LT" w:eastAsia="lt-LT"/>
              </w:rPr>
              <w:t xml:space="preserve"> </w:t>
            </w:r>
            <w:r w:rsidR="00463F02" w:rsidRPr="001E4D0E">
              <w:rPr>
                <w:rFonts w:ascii="Arial" w:hAnsi="Arial" w:cs="Arial"/>
                <w:sz w:val="20"/>
                <w:szCs w:val="20"/>
                <w:shd w:val="clear" w:color="auto" w:fill="FFFFFF"/>
                <w:lang w:val="lt-LT"/>
              </w:rPr>
              <w:t>;</w:t>
            </w:r>
          </w:p>
          <w:p w14:paraId="5B6E1BAC"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 xml:space="preserve">Nominali pluoštinė sudėtis: 50±10 % medvilnė, 48 ±10 % poliesteris, ne mažiau nei 2 % </w:t>
            </w:r>
            <w:proofErr w:type="spellStart"/>
            <w:r w:rsidRPr="001E4D0E">
              <w:rPr>
                <w:rFonts w:ascii="Arial" w:hAnsi="Arial" w:cs="Arial"/>
                <w:sz w:val="20"/>
                <w:szCs w:val="20"/>
                <w:shd w:val="clear" w:color="auto" w:fill="FFFFFF"/>
                <w:lang w:val="lt-LT"/>
              </w:rPr>
              <w:t>spandekso</w:t>
            </w:r>
            <w:proofErr w:type="spellEnd"/>
            <w:r w:rsidR="00636F0F" w:rsidRPr="001E4D0E">
              <w:rPr>
                <w:rFonts w:ascii="Arial" w:hAnsi="Arial" w:cs="Arial"/>
                <w:sz w:val="20"/>
                <w:szCs w:val="20"/>
                <w:shd w:val="clear" w:color="auto" w:fill="FFFFFF"/>
                <w:lang w:val="lt-LT"/>
              </w:rPr>
              <w:t xml:space="preserve">, </w:t>
            </w:r>
            <w:proofErr w:type="spellStart"/>
            <w:r w:rsidR="00463F02" w:rsidRPr="001E4D0E">
              <w:rPr>
                <w:rFonts w:ascii="Arial" w:hAnsi="Arial" w:cs="Arial"/>
                <w:sz w:val="20"/>
                <w:szCs w:val="20"/>
                <w:shd w:val="clear" w:color="auto" w:fill="FFFFFF"/>
                <w:lang w:val="lt-LT"/>
              </w:rPr>
              <w:t>elastane</w:t>
            </w:r>
            <w:proofErr w:type="spellEnd"/>
            <w:r w:rsidR="00CC1D4D" w:rsidRPr="001E4D0E">
              <w:rPr>
                <w:rFonts w:ascii="Arial" w:hAnsi="Arial" w:cs="Arial"/>
                <w:sz w:val="20"/>
                <w:szCs w:val="20"/>
                <w:shd w:val="clear" w:color="auto" w:fill="FFFFFF"/>
                <w:lang w:val="lt-LT"/>
              </w:rPr>
              <w:t xml:space="preserve"> </w:t>
            </w:r>
            <w:r w:rsidR="00CC1D4D" w:rsidRPr="001E4D0E">
              <w:rPr>
                <w:lang w:val="lt-LT"/>
              </w:rPr>
              <w:t xml:space="preserve"> </w:t>
            </w:r>
            <w:r w:rsidR="00CC1D4D" w:rsidRPr="001E4D0E">
              <w:rPr>
                <w:rFonts w:ascii="Arial" w:hAnsi="Arial" w:cs="Arial"/>
                <w:sz w:val="20"/>
                <w:szCs w:val="20"/>
                <w:shd w:val="clear" w:color="auto" w:fill="FFFFFF"/>
                <w:lang w:val="lt-LT"/>
              </w:rPr>
              <w:t>arba 100 % tamprus audinys (ne mažiau kaip 10%) poliesteris;</w:t>
            </w:r>
          </w:p>
          <w:p w14:paraId="2C53CF7A" w14:textId="77777777" w:rsidR="00F24E23" w:rsidRPr="001E4D0E" w:rsidRDefault="00A3430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trike/>
                <w:sz w:val="20"/>
                <w:szCs w:val="20"/>
                <w:lang w:val="lt-LT"/>
              </w:rPr>
              <w:t>A</w:t>
            </w:r>
            <w:r w:rsidRPr="001E4D0E">
              <w:rPr>
                <w:rFonts w:ascii="Arial" w:hAnsi="Arial" w:cs="Arial"/>
                <w:sz w:val="20"/>
                <w:szCs w:val="20"/>
                <w:lang w:val="lt-LT"/>
              </w:rPr>
              <w:t>udinio svoris: 190 iki 270</w:t>
            </w:r>
            <w:r w:rsidRPr="001E4D0E">
              <w:rPr>
                <w:rFonts w:ascii="Arial" w:hAnsi="Arial" w:cs="Arial"/>
                <w:sz w:val="20"/>
                <w:szCs w:val="20"/>
                <w:shd w:val="clear" w:color="auto" w:fill="FFFFFF"/>
                <w:lang w:val="lt-LT"/>
              </w:rPr>
              <w:t xml:space="preserve"> g/m</w:t>
            </w:r>
            <w:r w:rsidRPr="001E4D0E">
              <w:rPr>
                <w:rFonts w:ascii="Arial" w:hAnsi="Arial" w:cs="Arial"/>
                <w:sz w:val="20"/>
                <w:szCs w:val="20"/>
                <w:shd w:val="clear" w:color="auto" w:fill="FFFFFF"/>
                <w:vertAlign w:val="superscript"/>
                <w:lang w:val="lt-LT"/>
              </w:rPr>
              <w:t>2</w:t>
            </w:r>
            <w:r w:rsidRPr="001E4D0E">
              <w:rPr>
                <w:rFonts w:ascii="Arial" w:hAnsi="Arial" w:cs="Arial"/>
                <w:sz w:val="20"/>
                <w:szCs w:val="20"/>
                <w:shd w:val="clear" w:color="auto" w:fill="FFFFFF"/>
                <w:lang w:val="lt-LT"/>
              </w:rPr>
              <w:t>;</w:t>
            </w:r>
          </w:p>
          <w:p w14:paraId="54A54E57"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lang w:val="lt-LT"/>
              </w:rPr>
              <w:t>Drabužių spalva: </w:t>
            </w:r>
            <w:r w:rsidR="001C3076" w:rsidRPr="001E4D0E">
              <w:rPr>
                <w:rFonts w:ascii="Times New Roman" w:eastAsiaTheme="minorHAnsi" w:hAnsi="Times New Roman" w:cs="Times New Roman"/>
                <w:color w:val="FF0000"/>
                <w:kern w:val="2"/>
                <w:lang w:val="lt-LT" w:eastAsia="en-US"/>
                <w14:ligatures w14:val="standardContextual"/>
              </w:rPr>
              <w:t xml:space="preserve"> </w:t>
            </w:r>
            <w:r w:rsidR="001C3076" w:rsidRPr="001E4D0E">
              <w:rPr>
                <w:rFonts w:ascii="Arial" w:hAnsi="Arial" w:cs="Arial"/>
                <w:sz w:val="20"/>
                <w:szCs w:val="20"/>
                <w:lang w:val="lt-LT"/>
              </w:rPr>
              <w:t xml:space="preserve">Tamsiai žalia (alyvuogių) arba tamsiai pilkos spalvos su galimomis juodomis ir geltonomis detalėmis </w:t>
            </w:r>
            <w:r w:rsidR="001E2B23" w:rsidRPr="001E4D0E">
              <w:rPr>
                <w:rFonts w:ascii="Arial" w:hAnsi="Arial" w:cs="Arial"/>
                <w:sz w:val="20"/>
                <w:szCs w:val="20"/>
                <w:lang w:val="lt-LT"/>
              </w:rPr>
              <w:t xml:space="preserve"> arba</w:t>
            </w:r>
            <w:r w:rsidR="00B34597" w:rsidRPr="001E4D0E">
              <w:rPr>
                <w:rFonts w:ascii="Arial" w:hAnsi="Arial" w:cs="Arial"/>
                <w:sz w:val="20"/>
                <w:szCs w:val="20"/>
                <w:lang w:val="lt-LT"/>
              </w:rPr>
              <w:t xml:space="preserve"> j</w:t>
            </w:r>
            <w:r w:rsidRPr="001E4D0E">
              <w:rPr>
                <w:rFonts w:ascii="Arial" w:hAnsi="Arial" w:cs="Arial"/>
                <w:sz w:val="20"/>
                <w:szCs w:val="20"/>
                <w:lang w:val="lt-LT"/>
              </w:rPr>
              <w:t>uoda</w:t>
            </w:r>
            <w:r w:rsidR="001E2B23" w:rsidRPr="001E4D0E">
              <w:rPr>
                <w:rFonts w:ascii="Arial" w:hAnsi="Arial" w:cs="Arial"/>
                <w:sz w:val="20"/>
                <w:szCs w:val="20"/>
                <w:lang w:val="lt-LT"/>
              </w:rPr>
              <w:t xml:space="preserve">, kuri </w:t>
            </w:r>
            <w:r w:rsidR="00B34597" w:rsidRPr="001E4D0E">
              <w:rPr>
                <w:rFonts w:ascii="Arial" w:hAnsi="Arial" w:cs="Arial"/>
                <w:sz w:val="20"/>
                <w:szCs w:val="20"/>
                <w:lang w:val="lt-LT"/>
              </w:rPr>
              <w:t xml:space="preserve">gali būti </w:t>
            </w:r>
            <w:r w:rsidRPr="001E4D0E">
              <w:rPr>
                <w:rFonts w:ascii="Arial" w:hAnsi="Arial" w:cs="Arial"/>
                <w:sz w:val="20"/>
                <w:szCs w:val="20"/>
                <w:lang w:val="lt-LT"/>
              </w:rPr>
              <w:t xml:space="preserve">su </w:t>
            </w:r>
            <w:r w:rsidR="00175B19" w:rsidRPr="001E4D0E">
              <w:rPr>
                <w:rFonts w:ascii="Arial" w:hAnsi="Arial" w:cs="Arial"/>
                <w:sz w:val="20"/>
                <w:szCs w:val="20"/>
                <w:lang w:val="lt-LT"/>
              </w:rPr>
              <w:t>ge</w:t>
            </w:r>
            <w:r w:rsidRPr="001E4D0E">
              <w:rPr>
                <w:rFonts w:ascii="Arial" w:hAnsi="Arial" w:cs="Arial"/>
                <w:sz w:val="20"/>
                <w:szCs w:val="20"/>
                <w:lang w:val="lt-LT"/>
              </w:rPr>
              <w:t>ltonos spalvos detalėmis</w:t>
            </w:r>
            <w:r w:rsidR="00607E7E" w:rsidRPr="001E4D0E">
              <w:rPr>
                <w:rFonts w:ascii="Arial" w:hAnsi="Arial" w:cs="Arial"/>
                <w:sz w:val="20"/>
                <w:szCs w:val="20"/>
                <w:lang w:val="lt-LT"/>
              </w:rPr>
              <w:t>. Prekių spalva 1.4. ir 1.5 punktuose turi derėti tarpusavyje (komplekte)</w:t>
            </w:r>
            <w:r w:rsidRPr="001E4D0E">
              <w:rPr>
                <w:rFonts w:ascii="Arial" w:hAnsi="Arial" w:cs="Arial"/>
                <w:sz w:val="20"/>
                <w:szCs w:val="20"/>
                <w:lang w:val="lt-LT"/>
              </w:rPr>
              <w:t>;</w:t>
            </w:r>
          </w:p>
          <w:p w14:paraId="26BD8EB4" w14:textId="77777777" w:rsidR="00F24E23" w:rsidRPr="001E4D0E" w:rsidRDefault="007004A2"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sz w:val="20"/>
                <w:szCs w:val="20"/>
                <w:shd w:val="clear" w:color="auto" w:fill="FFFFFF"/>
                <w:lang w:val="lt-LT"/>
              </w:rPr>
              <w:t>Standartas EN ISO 13688</w:t>
            </w:r>
            <w:r w:rsidR="00B36B56" w:rsidRPr="001E4D0E">
              <w:rPr>
                <w:rFonts w:ascii="Arial" w:hAnsi="Arial" w:cs="Arial"/>
                <w:color w:val="000000"/>
                <w:sz w:val="20"/>
                <w:szCs w:val="20"/>
                <w:shd w:val="clear" w:color="auto" w:fill="FFFFFF"/>
                <w:lang w:val="lt-LT"/>
              </w:rPr>
              <w:t>;</w:t>
            </w:r>
          </w:p>
          <w:p w14:paraId="6BA2AE42" w14:textId="4E762D88" w:rsidR="007004A2" w:rsidRPr="001E4D0E" w:rsidRDefault="00B36B56" w:rsidP="00C13D30">
            <w:pPr>
              <w:pStyle w:val="Sraopastraipa"/>
              <w:numPr>
                <w:ilvl w:val="0"/>
                <w:numId w:val="15"/>
              </w:numPr>
              <w:spacing w:after="0" w:line="240" w:lineRule="auto"/>
              <w:ind w:left="303" w:hanging="303"/>
              <w:jc w:val="both"/>
              <w:rPr>
                <w:rFonts w:ascii="Arial" w:hAnsi="Arial" w:cs="Arial"/>
                <w:strike/>
                <w:sz w:val="20"/>
                <w:szCs w:val="20"/>
                <w:shd w:val="clear" w:color="auto" w:fill="FFFFFF"/>
                <w:lang w:val="lt-LT"/>
              </w:rPr>
            </w:pPr>
            <w:r w:rsidRPr="001E4D0E">
              <w:rPr>
                <w:rFonts w:ascii="Arial" w:hAnsi="Arial" w:cs="Arial"/>
                <w:color w:val="000000"/>
                <w:sz w:val="20"/>
                <w:szCs w:val="20"/>
                <w:shd w:val="clear" w:color="auto" w:fill="FFFFFF"/>
                <w:lang w:val="lt-LT"/>
              </w:rPr>
              <w:t xml:space="preserve">Dydžiai: </w:t>
            </w:r>
            <w:r w:rsidR="00FF08AF" w:rsidRPr="001E4D0E">
              <w:rPr>
                <w:rFonts w:ascii="Arial" w:hAnsi="Arial" w:cs="Arial"/>
                <w:color w:val="000000"/>
                <w:sz w:val="20"/>
                <w:szCs w:val="20"/>
                <w:shd w:val="clear" w:color="auto" w:fill="FFFFFF"/>
                <w:lang w:val="lt-LT"/>
              </w:rPr>
              <w:t>46-64 arba S-3XL</w:t>
            </w:r>
          </w:p>
        </w:tc>
      </w:tr>
      <w:tr w:rsidR="007004A2" w:rsidRPr="001E4D0E" w14:paraId="548A9F66" w14:textId="77777777" w:rsidTr="002A7B12">
        <w:tc>
          <w:tcPr>
            <w:tcW w:w="562" w:type="dxa"/>
            <w:vAlign w:val="center"/>
          </w:tcPr>
          <w:p w14:paraId="46FA2DA1" w14:textId="77777777" w:rsidR="007004A2" w:rsidRPr="001E4D0E" w:rsidRDefault="007004A2" w:rsidP="002A7B12">
            <w:pPr>
              <w:pStyle w:val="Sraopastraipa"/>
              <w:numPr>
                <w:ilvl w:val="1"/>
                <w:numId w:val="2"/>
              </w:numPr>
              <w:spacing w:after="0" w:line="240" w:lineRule="auto"/>
              <w:ind w:left="0" w:firstLine="0"/>
              <w:jc w:val="center"/>
              <w:rPr>
                <w:rFonts w:ascii="Arial" w:hAnsi="Arial" w:cs="Arial"/>
                <w:b/>
                <w:bCs/>
                <w:sz w:val="20"/>
                <w:szCs w:val="20"/>
                <w:lang w:val="lt-LT"/>
              </w:rPr>
            </w:pPr>
          </w:p>
        </w:tc>
        <w:tc>
          <w:tcPr>
            <w:tcW w:w="1701" w:type="dxa"/>
            <w:vAlign w:val="center"/>
          </w:tcPr>
          <w:p w14:paraId="06B5653D" w14:textId="77777777" w:rsidR="007004A2" w:rsidRPr="001E4D0E" w:rsidRDefault="007004A2" w:rsidP="002A7B12">
            <w:pPr>
              <w:contextualSpacing/>
              <w:rPr>
                <w:rFonts w:ascii="Arial" w:hAnsi="Arial" w:cs="Arial"/>
                <w:color w:val="000000"/>
                <w:sz w:val="20"/>
                <w:szCs w:val="20"/>
                <w:lang w:val="lt-LT"/>
              </w:rPr>
            </w:pPr>
            <w:r w:rsidRPr="001E4D0E">
              <w:rPr>
                <w:rFonts w:ascii="Arial" w:hAnsi="Arial" w:cs="Arial"/>
                <w:color w:val="000000"/>
                <w:sz w:val="20"/>
                <w:szCs w:val="20"/>
                <w:lang w:val="lt-LT"/>
              </w:rPr>
              <w:t>Švarkas specialistui (darbo kostiumo dalis)</w:t>
            </w:r>
          </w:p>
        </w:tc>
        <w:tc>
          <w:tcPr>
            <w:tcW w:w="7513" w:type="dxa"/>
            <w:vAlign w:val="center"/>
          </w:tcPr>
          <w:p w14:paraId="0E896777"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Švarkas turi būti iš tampraus audinio ir </w:t>
            </w:r>
            <w:proofErr w:type="spellStart"/>
            <w:r w:rsidRPr="001E4D0E">
              <w:rPr>
                <w:rFonts w:ascii="Arial" w:hAnsi="Arial" w:cs="Arial"/>
                <w:sz w:val="20"/>
                <w:szCs w:val="20"/>
                <w:shd w:val="clear" w:color="auto" w:fill="FFFFFF"/>
                <w:lang w:val="lt-LT"/>
              </w:rPr>
              <w:t>anatomiškai</w:t>
            </w:r>
            <w:proofErr w:type="spellEnd"/>
            <w:r w:rsidRPr="001E4D0E">
              <w:rPr>
                <w:rFonts w:ascii="Arial" w:hAnsi="Arial" w:cs="Arial"/>
                <w:sz w:val="20"/>
                <w:szCs w:val="20"/>
                <w:shd w:val="clear" w:color="auto" w:fill="FFFFFF"/>
                <w:lang w:val="lt-LT"/>
              </w:rPr>
              <w:t xml:space="preserve"> sukonstruotas, kad nevaržytų judesių darbo metu</w:t>
            </w:r>
            <w:r w:rsidR="00C328A2" w:rsidRPr="001E4D0E">
              <w:rPr>
                <w:rFonts w:ascii="Arial" w:hAnsi="Arial" w:cs="Arial"/>
                <w:sz w:val="20"/>
                <w:szCs w:val="20"/>
                <w:shd w:val="clear" w:color="auto" w:fill="FFFFFF"/>
                <w:lang w:val="lt-LT"/>
              </w:rPr>
              <w:t>;</w:t>
            </w:r>
          </w:p>
          <w:p w14:paraId="6B25AE95"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Švarkas tiesaus silueto;</w:t>
            </w:r>
          </w:p>
          <w:p w14:paraId="47544E36"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Švarko apačia </w:t>
            </w:r>
            <w:r w:rsidR="00436F09" w:rsidRPr="001E4D0E">
              <w:rPr>
                <w:rFonts w:ascii="Arial" w:hAnsi="Arial" w:cs="Arial"/>
                <w:sz w:val="20"/>
                <w:szCs w:val="20"/>
                <w:shd w:val="clear" w:color="auto" w:fill="FFFFFF"/>
                <w:lang w:val="lt-LT"/>
              </w:rPr>
              <w:t xml:space="preserve">gali būti </w:t>
            </w:r>
            <w:r w:rsidRPr="001E4D0E">
              <w:rPr>
                <w:rFonts w:ascii="Arial" w:hAnsi="Arial" w:cs="Arial"/>
                <w:sz w:val="20"/>
                <w:szCs w:val="20"/>
                <w:shd w:val="clear" w:color="auto" w:fill="FFFFFF"/>
                <w:lang w:val="lt-LT"/>
              </w:rPr>
              <w:t>suveržiama (sutraukiama) virvute;</w:t>
            </w:r>
          </w:p>
          <w:p w14:paraId="62CD2CD5"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Užsegamas užtrauktuku per visą ilgį, </w:t>
            </w:r>
            <w:r w:rsidRPr="001E4D0E">
              <w:rPr>
                <w:rFonts w:ascii="Arial" w:hAnsi="Arial" w:cs="Arial"/>
                <w:sz w:val="20"/>
                <w:szCs w:val="20"/>
                <w:lang w:val="lt-LT"/>
              </w:rPr>
              <w:t>su smakro apsauga patogumui ir stabilumui;</w:t>
            </w:r>
          </w:p>
          <w:p w14:paraId="53C99780"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lang w:val="lt-LT"/>
              </w:rPr>
              <w:t>Švarko apykaklė stati;</w:t>
            </w:r>
          </w:p>
          <w:p w14:paraId="64B10F88" w14:textId="77777777" w:rsidR="00F24E23" w:rsidRPr="001E4D0E" w:rsidRDefault="006365DB"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Rankovių ar rankogalių </w:t>
            </w:r>
            <w:r w:rsidR="00FE2458" w:rsidRPr="001E4D0E">
              <w:rPr>
                <w:rFonts w:ascii="Arial" w:hAnsi="Arial" w:cs="Arial"/>
                <w:sz w:val="20"/>
                <w:szCs w:val="20"/>
                <w:shd w:val="clear" w:color="auto" w:fill="FFFFFF"/>
                <w:lang w:val="lt-LT"/>
              </w:rPr>
              <w:t xml:space="preserve">arba rankovės su rankogaliais, kurių </w:t>
            </w:r>
            <w:r w:rsidRPr="001E4D0E">
              <w:rPr>
                <w:rFonts w:ascii="Arial" w:hAnsi="Arial" w:cs="Arial"/>
                <w:sz w:val="20"/>
                <w:szCs w:val="20"/>
                <w:shd w:val="clear" w:color="auto" w:fill="FFFFFF"/>
                <w:lang w:val="lt-LT"/>
              </w:rPr>
              <w:t xml:space="preserve">apačios plotis reguliuojamas užsegama spaude arba </w:t>
            </w:r>
            <w:proofErr w:type="spellStart"/>
            <w:r w:rsidRPr="001E4D0E">
              <w:rPr>
                <w:rFonts w:ascii="Arial" w:hAnsi="Arial" w:cs="Arial"/>
                <w:sz w:val="20"/>
                <w:szCs w:val="20"/>
                <w:shd w:val="clear" w:color="auto" w:fill="FFFFFF"/>
                <w:lang w:val="lt-LT"/>
              </w:rPr>
              <w:t>velcro</w:t>
            </w:r>
            <w:proofErr w:type="spellEnd"/>
            <w:r w:rsidRPr="001E4D0E">
              <w:rPr>
                <w:rFonts w:ascii="Arial" w:hAnsi="Arial" w:cs="Arial"/>
                <w:sz w:val="20"/>
                <w:szCs w:val="20"/>
                <w:shd w:val="clear" w:color="auto" w:fill="FFFFFF"/>
                <w:lang w:val="lt-LT"/>
              </w:rPr>
              <w:t xml:space="preserve"> lipdukais</w:t>
            </w:r>
            <w:r w:rsidR="00DB5E9B" w:rsidRPr="001E4D0E">
              <w:rPr>
                <w:rFonts w:ascii="Arial" w:hAnsi="Arial" w:cs="Arial"/>
                <w:sz w:val="20"/>
                <w:szCs w:val="20"/>
                <w:shd w:val="clear" w:color="auto" w:fill="FFFFFF"/>
                <w:lang w:val="lt-LT"/>
              </w:rPr>
              <w:t xml:space="preserve">. </w:t>
            </w:r>
          </w:p>
          <w:p w14:paraId="24503204"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Dvi apatinės kišenės užsegamos užtrauktukais;</w:t>
            </w:r>
          </w:p>
          <w:p w14:paraId="0D05DDB3"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Krūtinės kišenė</w:t>
            </w:r>
            <w:r w:rsidR="00EF099E" w:rsidRPr="001E4D0E">
              <w:rPr>
                <w:rFonts w:ascii="Arial" w:hAnsi="Arial" w:cs="Arial"/>
                <w:sz w:val="20"/>
                <w:szCs w:val="20"/>
                <w:shd w:val="clear" w:color="auto" w:fill="FFFFFF"/>
                <w:lang w:val="lt-LT"/>
              </w:rPr>
              <w:t xml:space="preserve"> (gali būti 2)</w:t>
            </w:r>
            <w:r w:rsidRPr="001E4D0E">
              <w:rPr>
                <w:rFonts w:ascii="Arial" w:hAnsi="Arial" w:cs="Arial"/>
                <w:sz w:val="20"/>
                <w:szCs w:val="20"/>
                <w:shd w:val="clear" w:color="auto" w:fill="FFFFFF"/>
                <w:lang w:val="lt-LT"/>
              </w:rPr>
              <w:t xml:space="preserve"> turi būti su </w:t>
            </w:r>
            <w:proofErr w:type="spellStart"/>
            <w:r w:rsidRPr="001E4D0E">
              <w:rPr>
                <w:rFonts w:ascii="Arial" w:hAnsi="Arial" w:cs="Arial"/>
                <w:sz w:val="20"/>
                <w:szCs w:val="20"/>
                <w:shd w:val="clear" w:color="auto" w:fill="FFFFFF"/>
                <w:lang w:val="lt-LT"/>
              </w:rPr>
              <w:t>antkišeni</w:t>
            </w:r>
            <w:r w:rsidR="00B5791E" w:rsidRPr="001E4D0E">
              <w:rPr>
                <w:rFonts w:ascii="Arial" w:hAnsi="Arial" w:cs="Arial"/>
                <w:sz w:val="20"/>
                <w:szCs w:val="20"/>
                <w:shd w:val="clear" w:color="auto" w:fill="FFFFFF"/>
                <w:lang w:val="lt-LT"/>
              </w:rPr>
              <w:t>u</w:t>
            </w:r>
            <w:proofErr w:type="spellEnd"/>
            <w:r w:rsidR="00B5791E" w:rsidRPr="001E4D0E">
              <w:rPr>
                <w:rFonts w:ascii="Arial" w:hAnsi="Arial" w:cs="Arial"/>
                <w:sz w:val="20"/>
                <w:szCs w:val="20"/>
                <w:shd w:val="clear" w:color="auto" w:fill="FFFFFF"/>
                <w:lang w:val="lt-LT"/>
              </w:rPr>
              <w:t>/</w:t>
            </w:r>
            <w:proofErr w:type="spellStart"/>
            <w:r w:rsidR="00B5791E" w:rsidRPr="001E4D0E">
              <w:rPr>
                <w:rFonts w:ascii="Arial" w:hAnsi="Arial" w:cs="Arial"/>
                <w:sz w:val="20"/>
                <w:szCs w:val="20"/>
                <w:shd w:val="clear" w:color="auto" w:fill="FFFFFF"/>
                <w:lang w:val="lt-LT"/>
              </w:rPr>
              <w:t>iais</w:t>
            </w:r>
            <w:proofErr w:type="spellEnd"/>
            <w:r w:rsidR="00AF0FB1" w:rsidRPr="001E4D0E">
              <w:rPr>
                <w:rFonts w:ascii="Arial" w:hAnsi="Arial" w:cs="Arial"/>
                <w:sz w:val="20"/>
                <w:szCs w:val="20"/>
                <w:shd w:val="clear" w:color="auto" w:fill="FFFFFF"/>
                <w:lang w:val="lt-LT"/>
              </w:rPr>
              <w:t xml:space="preserve">, kurie turi </w:t>
            </w:r>
            <w:r w:rsidR="002F1532" w:rsidRPr="001E4D0E">
              <w:rPr>
                <w:rFonts w:ascii="Arial" w:hAnsi="Arial" w:cs="Arial"/>
                <w:sz w:val="20"/>
                <w:szCs w:val="20"/>
                <w:shd w:val="clear" w:color="auto" w:fill="FFFFFF"/>
                <w:lang w:val="lt-LT"/>
              </w:rPr>
              <w:t>užsegimo galimybę</w:t>
            </w:r>
            <w:r w:rsidR="00EF099E" w:rsidRPr="001E4D0E">
              <w:rPr>
                <w:rFonts w:ascii="Arial" w:hAnsi="Arial" w:cs="Arial"/>
                <w:sz w:val="20"/>
                <w:szCs w:val="20"/>
                <w:shd w:val="clear" w:color="auto" w:fill="FFFFFF"/>
                <w:lang w:val="lt-LT"/>
              </w:rPr>
              <w:t xml:space="preserve"> arba </w:t>
            </w:r>
            <w:r w:rsidR="00820984" w:rsidRPr="001E4D0E">
              <w:rPr>
                <w:rFonts w:ascii="Arial" w:hAnsi="Arial" w:cs="Arial"/>
                <w:sz w:val="20"/>
                <w:szCs w:val="20"/>
                <w:shd w:val="clear" w:color="auto" w:fill="FFFFFF"/>
                <w:lang w:val="lt-LT"/>
              </w:rPr>
              <w:t>užsegamos užtrauktuku</w:t>
            </w:r>
            <w:r w:rsidR="005E0B67" w:rsidRPr="001E4D0E">
              <w:rPr>
                <w:rFonts w:ascii="Arial" w:hAnsi="Arial" w:cs="Arial"/>
                <w:sz w:val="20"/>
                <w:szCs w:val="20"/>
                <w:shd w:val="clear" w:color="auto" w:fill="FFFFFF"/>
                <w:lang w:val="lt-LT"/>
              </w:rPr>
              <w:t xml:space="preserve"> (</w:t>
            </w:r>
            <w:r w:rsidRPr="001E4D0E">
              <w:rPr>
                <w:rFonts w:ascii="Arial" w:hAnsi="Arial" w:cs="Arial"/>
                <w:sz w:val="20"/>
                <w:szCs w:val="20"/>
                <w:shd w:val="clear" w:color="auto" w:fill="FFFFFF"/>
                <w:lang w:val="lt-LT"/>
              </w:rPr>
              <w:t>telefonui</w:t>
            </w:r>
            <w:r w:rsidR="005E0B67" w:rsidRPr="001E4D0E">
              <w:rPr>
                <w:rFonts w:ascii="Arial" w:hAnsi="Arial" w:cs="Arial"/>
                <w:sz w:val="20"/>
                <w:szCs w:val="20"/>
                <w:shd w:val="clear" w:color="auto" w:fill="FFFFFF"/>
                <w:lang w:val="lt-LT"/>
              </w:rPr>
              <w:t xml:space="preserve"> įsidėti)</w:t>
            </w:r>
            <w:r w:rsidR="00820984" w:rsidRPr="001E4D0E">
              <w:rPr>
                <w:rFonts w:ascii="Arial" w:hAnsi="Arial" w:cs="Arial"/>
                <w:sz w:val="20"/>
                <w:szCs w:val="20"/>
                <w:shd w:val="clear" w:color="auto" w:fill="FFFFFF"/>
                <w:lang w:val="lt-LT"/>
              </w:rPr>
              <w:t>;</w:t>
            </w:r>
          </w:p>
          <w:p w14:paraId="22C87756"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Užtrauktukai gali būti audinio, juodos arba geltonos spalvos;</w:t>
            </w:r>
          </w:p>
          <w:p w14:paraId="36950422"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Šviesą atspindinčios detalės ant švarko nugaros </w:t>
            </w:r>
            <w:r w:rsidR="00DA5D68" w:rsidRPr="001E4D0E">
              <w:rPr>
                <w:rFonts w:ascii="Arial" w:hAnsi="Arial" w:cs="Arial"/>
                <w:sz w:val="20"/>
                <w:szCs w:val="20"/>
                <w:shd w:val="clear" w:color="auto" w:fill="FFFFFF"/>
                <w:lang w:val="lt-LT"/>
              </w:rPr>
              <w:t xml:space="preserve">arba rankovių </w:t>
            </w:r>
            <w:r w:rsidRPr="001E4D0E">
              <w:rPr>
                <w:rFonts w:ascii="Arial" w:hAnsi="Arial" w:cs="Arial"/>
                <w:sz w:val="20"/>
                <w:szCs w:val="20"/>
                <w:shd w:val="clear" w:color="auto" w:fill="FFFFFF"/>
                <w:lang w:val="lt-LT"/>
              </w:rPr>
              <w:t>ir krūtinės;</w:t>
            </w:r>
          </w:p>
          <w:p w14:paraId="4AEA00E0"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lang w:val="lt-LT"/>
              </w:rPr>
              <w:t>Logotipas** priekyje kairėje arba dešinėje krūtinės pusėje ir nugaroje;</w:t>
            </w:r>
          </w:p>
          <w:p w14:paraId="01A10337"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Nominali pluoštinė sudėtis: 50±10 % medvilnė, 48 ±10 % poliesteris, ne mažiau nei 2 % </w:t>
            </w:r>
            <w:proofErr w:type="spellStart"/>
            <w:r w:rsidRPr="001E4D0E">
              <w:rPr>
                <w:rFonts w:ascii="Arial" w:hAnsi="Arial" w:cs="Arial"/>
                <w:sz w:val="20"/>
                <w:szCs w:val="20"/>
                <w:shd w:val="clear" w:color="auto" w:fill="FFFFFF"/>
                <w:lang w:val="lt-LT"/>
              </w:rPr>
              <w:t>spandekso</w:t>
            </w:r>
            <w:proofErr w:type="spellEnd"/>
            <w:r w:rsidR="00813B2F" w:rsidRPr="001E4D0E">
              <w:rPr>
                <w:rFonts w:ascii="Arial" w:hAnsi="Arial" w:cs="Arial"/>
                <w:sz w:val="20"/>
                <w:szCs w:val="20"/>
                <w:shd w:val="clear" w:color="auto" w:fill="FFFFFF"/>
                <w:lang w:val="lt-LT"/>
              </w:rPr>
              <w:t>,</w:t>
            </w:r>
            <w:r w:rsidRPr="001E4D0E">
              <w:rPr>
                <w:rFonts w:ascii="Arial" w:hAnsi="Arial" w:cs="Arial"/>
                <w:sz w:val="20"/>
                <w:szCs w:val="20"/>
                <w:shd w:val="clear" w:color="auto" w:fill="FFFFFF"/>
                <w:lang w:val="lt-LT"/>
              </w:rPr>
              <w:t xml:space="preserve"> </w:t>
            </w:r>
            <w:proofErr w:type="spellStart"/>
            <w:r w:rsidRPr="001E4D0E">
              <w:rPr>
                <w:rFonts w:ascii="Arial" w:hAnsi="Arial" w:cs="Arial"/>
                <w:sz w:val="20"/>
                <w:szCs w:val="20"/>
                <w:shd w:val="clear" w:color="auto" w:fill="FFFFFF"/>
                <w:lang w:val="lt-LT"/>
              </w:rPr>
              <w:t>elastano</w:t>
            </w:r>
            <w:proofErr w:type="spellEnd"/>
            <w:r w:rsidRPr="001E4D0E">
              <w:rPr>
                <w:rFonts w:ascii="Arial" w:hAnsi="Arial" w:cs="Arial"/>
                <w:sz w:val="20"/>
                <w:szCs w:val="20"/>
                <w:shd w:val="clear" w:color="auto" w:fill="FFFFFF"/>
                <w:lang w:val="lt-LT"/>
              </w:rPr>
              <w:t xml:space="preserve"> </w:t>
            </w:r>
            <w:r w:rsidR="00667D94" w:rsidRPr="001E4D0E">
              <w:rPr>
                <w:rFonts w:ascii="Arial" w:hAnsi="Arial" w:cs="Arial"/>
                <w:sz w:val="20"/>
                <w:szCs w:val="20"/>
                <w:shd w:val="clear" w:color="auto" w:fill="FFFFFF"/>
                <w:lang w:val="lt-LT"/>
              </w:rPr>
              <w:t>arba</w:t>
            </w:r>
            <w:r w:rsidR="0070350A" w:rsidRPr="001E4D0E">
              <w:rPr>
                <w:lang w:val="lt-LT"/>
              </w:rPr>
              <w:t xml:space="preserve"> </w:t>
            </w:r>
            <w:proofErr w:type="spellStart"/>
            <w:r w:rsidR="0070350A" w:rsidRPr="001E4D0E">
              <w:rPr>
                <w:rFonts w:ascii="Arial" w:hAnsi="Arial" w:cs="Arial"/>
                <w:sz w:val="20"/>
                <w:szCs w:val="20"/>
                <w:shd w:val="clear" w:color="auto" w:fill="FFFFFF"/>
                <w:lang w:val="lt-LT"/>
              </w:rPr>
              <w:t>arba</w:t>
            </w:r>
            <w:proofErr w:type="spellEnd"/>
            <w:r w:rsidR="0070350A" w:rsidRPr="001E4D0E">
              <w:rPr>
                <w:rFonts w:ascii="Arial" w:hAnsi="Arial" w:cs="Arial"/>
                <w:sz w:val="20"/>
                <w:szCs w:val="20"/>
                <w:shd w:val="clear" w:color="auto" w:fill="FFFFFF"/>
                <w:lang w:val="lt-LT"/>
              </w:rPr>
              <w:t xml:space="preserve"> 100 % tamprus audinys (ne mažiau kaip 10%) poliesteris;</w:t>
            </w:r>
          </w:p>
          <w:p w14:paraId="5E004D2C"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trike/>
                <w:sz w:val="20"/>
                <w:szCs w:val="20"/>
                <w:lang w:val="lt-LT"/>
              </w:rPr>
              <w:t>A</w:t>
            </w:r>
            <w:r w:rsidRPr="001E4D0E">
              <w:rPr>
                <w:rFonts w:ascii="Arial" w:hAnsi="Arial" w:cs="Arial"/>
                <w:sz w:val="20"/>
                <w:szCs w:val="20"/>
                <w:lang w:val="lt-LT"/>
              </w:rPr>
              <w:t>udinio svoris: </w:t>
            </w:r>
            <w:r w:rsidR="00911F1D" w:rsidRPr="001E4D0E">
              <w:rPr>
                <w:rFonts w:ascii="Arial" w:hAnsi="Arial" w:cs="Arial"/>
                <w:sz w:val="20"/>
                <w:szCs w:val="20"/>
                <w:lang w:val="lt-LT"/>
              </w:rPr>
              <w:t xml:space="preserve">190 </w:t>
            </w:r>
            <w:r w:rsidR="00271A3D" w:rsidRPr="001E4D0E">
              <w:rPr>
                <w:rFonts w:ascii="Arial" w:hAnsi="Arial" w:cs="Arial"/>
                <w:sz w:val="20"/>
                <w:szCs w:val="20"/>
                <w:lang w:val="lt-LT"/>
              </w:rPr>
              <w:t>iki 270</w:t>
            </w:r>
            <w:r w:rsidRPr="001E4D0E">
              <w:rPr>
                <w:rFonts w:ascii="Arial" w:hAnsi="Arial" w:cs="Arial"/>
                <w:sz w:val="20"/>
                <w:szCs w:val="20"/>
                <w:shd w:val="clear" w:color="auto" w:fill="FFFFFF"/>
                <w:lang w:val="lt-LT"/>
              </w:rPr>
              <w:t xml:space="preserve"> g/m</w:t>
            </w:r>
            <w:r w:rsidRPr="001E4D0E">
              <w:rPr>
                <w:rFonts w:ascii="Arial" w:hAnsi="Arial" w:cs="Arial"/>
                <w:sz w:val="20"/>
                <w:szCs w:val="20"/>
                <w:shd w:val="clear" w:color="auto" w:fill="FFFFFF"/>
                <w:vertAlign w:val="superscript"/>
                <w:lang w:val="lt-LT"/>
              </w:rPr>
              <w:t>2</w:t>
            </w:r>
            <w:r w:rsidRPr="001E4D0E">
              <w:rPr>
                <w:rFonts w:ascii="Arial" w:hAnsi="Arial" w:cs="Arial"/>
                <w:sz w:val="20"/>
                <w:szCs w:val="20"/>
                <w:shd w:val="clear" w:color="auto" w:fill="FFFFFF"/>
                <w:lang w:val="lt-LT"/>
              </w:rPr>
              <w:t>;</w:t>
            </w:r>
          </w:p>
          <w:p w14:paraId="16EDBE65"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lang w:val="lt-LT"/>
              </w:rPr>
              <w:t>Drabužių spalva: </w:t>
            </w:r>
            <w:r w:rsidR="00170A88" w:rsidRPr="001E4D0E">
              <w:rPr>
                <w:rFonts w:eastAsiaTheme="minorHAnsi"/>
                <w:color w:val="FF0000"/>
                <w:kern w:val="2"/>
                <w:lang w:val="lt-LT" w:eastAsia="en-US"/>
                <w14:ligatures w14:val="standardContextual"/>
              </w:rPr>
              <w:t xml:space="preserve"> </w:t>
            </w:r>
            <w:r w:rsidR="00170A88" w:rsidRPr="001E4D0E">
              <w:rPr>
                <w:rFonts w:ascii="Arial" w:hAnsi="Arial" w:cs="Arial"/>
                <w:sz w:val="20"/>
                <w:szCs w:val="20"/>
                <w:lang w:val="lt-LT"/>
              </w:rPr>
              <w:t xml:space="preserve">Tamsiai žalia (alyvuogių) arba tamsiai pilkos spalvos su galimomis juodomis ir geltonomis detalėmis </w:t>
            </w:r>
            <w:r w:rsidR="00B434F0" w:rsidRPr="001E4D0E">
              <w:rPr>
                <w:rFonts w:ascii="Arial" w:hAnsi="Arial" w:cs="Arial"/>
                <w:sz w:val="20"/>
                <w:szCs w:val="20"/>
                <w:lang w:val="lt-LT"/>
              </w:rPr>
              <w:t>arba</w:t>
            </w:r>
            <w:r w:rsidR="00680534" w:rsidRPr="001E4D0E">
              <w:rPr>
                <w:rFonts w:ascii="Arial" w:hAnsi="Arial" w:cs="Arial"/>
                <w:sz w:val="20"/>
                <w:szCs w:val="20"/>
                <w:lang w:val="lt-LT"/>
              </w:rPr>
              <w:t xml:space="preserve"> </w:t>
            </w:r>
            <w:r w:rsidR="00B434F0" w:rsidRPr="001E4D0E">
              <w:rPr>
                <w:rFonts w:ascii="Arial" w:hAnsi="Arial" w:cs="Arial"/>
                <w:sz w:val="20"/>
                <w:szCs w:val="20"/>
                <w:lang w:val="lt-LT"/>
              </w:rPr>
              <w:t>juoda, kuri</w:t>
            </w:r>
            <w:r w:rsidR="00B34597" w:rsidRPr="001E4D0E">
              <w:rPr>
                <w:rFonts w:ascii="Arial" w:hAnsi="Arial" w:cs="Arial"/>
                <w:sz w:val="20"/>
                <w:szCs w:val="20"/>
                <w:lang w:val="lt-LT"/>
              </w:rPr>
              <w:t xml:space="preserve"> gali būti</w:t>
            </w:r>
            <w:r w:rsidR="00680534" w:rsidRPr="001E4D0E">
              <w:rPr>
                <w:rFonts w:ascii="Arial" w:hAnsi="Arial" w:cs="Arial"/>
                <w:sz w:val="20"/>
                <w:szCs w:val="20"/>
                <w:lang w:val="lt-LT"/>
              </w:rPr>
              <w:t xml:space="preserve"> </w:t>
            </w:r>
            <w:r w:rsidRPr="001E4D0E">
              <w:rPr>
                <w:rFonts w:ascii="Arial" w:hAnsi="Arial" w:cs="Arial"/>
                <w:sz w:val="20"/>
                <w:szCs w:val="20"/>
                <w:lang w:val="lt-LT"/>
              </w:rPr>
              <w:t>su geltonomis detalėmis</w:t>
            </w:r>
            <w:r w:rsidR="00F4643E" w:rsidRPr="001E4D0E">
              <w:rPr>
                <w:rFonts w:ascii="Arial" w:hAnsi="Arial" w:cs="Arial"/>
                <w:sz w:val="20"/>
                <w:szCs w:val="20"/>
                <w:lang w:val="lt-LT"/>
              </w:rPr>
              <w:t>.  Prekių spalva 1.4. ir 1.5 punktuose turi derėti tarpusavyje (komplekte)</w:t>
            </w:r>
            <w:r w:rsidRPr="001E4D0E">
              <w:rPr>
                <w:rFonts w:ascii="Arial" w:hAnsi="Arial" w:cs="Arial"/>
                <w:sz w:val="20"/>
                <w:szCs w:val="20"/>
                <w:lang w:val="lt-LT"/>
              </w:rPr>
              <w:t>;</w:t>
            </w:r>
          </w:p>
          <w:p w14:paraId="34A45BA4" w14:textId="77777777" w:rsidR="00F24E23"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Standartas EN ISO 13688;</w:t>
            </w:r>
          </w:p>
          <w:p w14:paraId="783CEE30" w14:textId="419CBA50" w:rsidR="007004A2" w:rsidRPr="001E4D0E" w:rsidRDefault="007004A2" w:rsidP="00C13D30">
            <w:pPr>
              <w:pStyle w:val="Sraopastraipa"/>
              <w:numPr>
                <w:ilvl w:val="0"/>
                <w:numId w:val="16"/>
              </w:numPr>
              <w:spacing w:after="0" w:line="240" w:lineRule="auto"/>
              <w:ind w:left="303" w:hanging="303"/>
              <w:jc w:val="both"/>
              <w:rPr>
                <w:rFonts w:ascii="Arial" w:hAnsi="Arial" w:cs="Arial"/>
                <w:sz w:val="20"/>
                <w:szCs w:val="20"/>
                <w:shd w:val="clear" w:color="auto" w:fill="FFFFFF"/>
                <w:lang w:val="lt-LT"/>
              </w:rPr>
            </w:pPr>
            <w:r w:rsidRPr="001E4D0E">
              <w:rPr>
                <w:rFonts w:ascii="Arial" w:hAnsi="Arial" w:cs="Arial"/>
                <w:sz w:val="20"/>
                <w:szCs w:val="20"/>
                <w:lang w:val="lt-LT"/>
              </w:rPr>
              <w:t>Dydžiai</w:t>
            </w:r>
            <w:r w:rsidRPr="001E4D0E">
              <w:rPr>
                <w:rFonts w:ascii="Arial" w:hAnsi="Arial" w:cs="Arial"/>
                <w:b/>
                <w:bCs/>
                <w:sz w:val="20"/>
                <w:szCs w:val="20"/>
                <w:lang w:val="lt-LT"/>
              </w:rPr>
              <w:t xml:space="preserve">: </w:t>
            </w:r>
            <w:r w:rsidR="00CC4E55" w:rsidRPr="001E4D0E">
              <w:rPr>
                <w:rFonts w:ascii="Arial" w:hAnsi="Arial" w:cs="Arial"/>
                <w:sz w:val="20"/>
                <w:szCs w:val="20"/>
                <w:lang w:val="lt-LT"/>
              </w:rPr>
              <w:t>46-64 arba S-</w:t>
            </w:r>
            <w:r w:rsidR="008568A4" w:rsidRPr="001E4D0E">
              <w:rPr>
                <w:rFonts w:ascii="Arial" w:hAnsi="Arial" w:cs="Arial"/>
                <w:sz w:val="20"/>
                <w:szCs w:val="20"/>
                <w:lang w:val="lt-LT"/>
              </w:rPr>
              <w:t>4</w:t>
            </w:r>
            <w:r w:rsidR="00CC4E55" w:rsidRPr="001E4D0E">
              <w:rPr>
                <w:rFonts w:ascii="Arial" w:hAnsi="Arial" w:cs="Arial"/>
                <w:sz w:val="20"/>
                <w:szCs w:val="20"/>
                <w:lang w:val="lt-LT"/>
              </w:rPr>
              <w:t>XL</w:t>
            </w:r>
          </w:p>
        </w:tc>
      </w:tr>
    </w:tbl>
    <w:p w14:paraId="09AA38A0" w14:textId="77777777" w:rsidR="007004A2" w:rsidRPr="001E4D0E" w:rsidRDefault="007004A2" w:rsidP="007004A2">
      <w:pPr>
        <w:jc w:val="both"/>
        <w:rPr>
          <w:rFonts w:ascii="Arial" w:hAnsi="Arial" w:cs="Arial"/>
          <w:sz w:val="20"/>
          <w:szCs w:val="20"/>
          <w:shd w:val="clear" w:color="auto" w:fill="FFFFFF"/>
        </w:rPr>
      </w:pPr>
    </w:p>
    <w:p w14:paraId="1191DF4B" w14:textId="64C6AFD7" w:rsidR="007004A2" w:rsidRPr="001E4D0E" w:rsidRDefault="00CA7B46" w:rsidP="00C13D30">
      <w:pPr>
        <w:pStyle w:val="Sraopastraipa"/>
        <w:numPr>
          <w:ilvl w:val="2"/>
          <w:numId w:val="11"/>
        </w:numPr>
        <w:spacing w:after="0" w:line="240" w:lineRule="auto"/>
        <w:ind w:left="0" w:firstLine="567"/>
        <w:jc w:val="both"/>
        <w:rPr>
          <w:rFonts w:ascii="Arial" w:hAnsi="Arial" w:cs="Arial"/>
          <w:sz w:val="20"/>
          <w:szCs w:val="20"/>
          <w:shd w:val="clear" w:color="auto" w:fill="FFFFFF"/>
          <w:lang w:val="lt-LT"/>
        </w:rPr>
      </w:pPr>
      <w:r w:rsidRPr="001E4D0E">
        <w:rPr>
          <w:rFonts w:ascii="Arial" w:hAnsi="Arial" w:cs="Arial"/>
          <w:sz w:val="20"/>
          <w:szCs w:val="20"/>
          <w:shd w:val="clear" w:color="auto" w:fill="FFFFFF"/>
          <w:lang w:val="lt-LT"/>
        </w:rPr>
        <w:t xml:space="preserve"> </w:t>
      </w:r>
      <w:r w:rsidR="007004A2" w:rsidRPr="001E4D0E">
        <w:rPr>
          <w:rFonts w:ascii="Arial" w:hAnsi="Arial" w:cs="Arial"/>
          <w:b/>
          <w:bCs/>
          <w:sz w:val="20"/>
          <w:szCs w:val="20"/>
          <w:shd w:val="clear" w:color="auto" w:fill="FFFFFF"/>
          <w:lang w:val="lt-LT"/>
        </w:rPr>
        <w:t xml:space="preserve">2. p. o. d. </w:t>
      </w:r>
      <w:r w:rsidR="00530F3C" w:rsidRPr="001E4D0E">
        <w:rPr>
          <w:rFonts w:ascii="Arial" w:hAnsi="Arial" w:cs="Arial"/>
          <w:b/>
          <w:bCs/>
          <w:sz w:val="20"/>
          <w:szCs w:val="20"/>
          <w:shd w:val="clear" w:color="auto" w:fill="FFFFFF"/>
          <w:lang w:val="lt-LT"/>
        </w:rPr>
        <w:t>Gerai matomi darbo drabužiai</w:t>
      </w:r>
      <w:r w:rsidR="007004A2" w:rsidRPr="001E4D0E">
        <w:rPr>
          <w:rFonts w:ascii="Arial" w:eastAsia="Arial" w:hAnsi="Arial" w:cs="Arial"/>
          <w:sz w:val="20"/>
          <w:szCs w:val="20"/>
          <w:lang w:val="lt-LT"/>
        </w:rPr>
        <w:t>, BVPŽ kodas:</w:t>
      </w:r>
      <w:r w:rsidR="00B36B56" w:rsidRPr="001E4D0E">
        <w:rPr>
          <w:rFonts w:ascii="Arial" w:hAnsi="Arial" w:cs="Arial"/>
          <w:lang w:val="lt-LT"/>
        </w:rPr>
        <w:t xml:space="preserve"> </w:t>
      </w:r>
      <w:r w:rsidR="00B36B56" w:rsidRPr="001E4D0E">
        <w:rPr>
          <w:rFonts w:ascii="Arial" w:eastAsia="Arial" w:hAnsi="Arial" w:cs="Arial"/>
          <w:sz w:val="20"/>
          <w:szCs w:val="20"/>
          <w:lang w:val="lt-LT"/>
        </w:rPr>
        <w:t>18100000-0</w:t>
      </w:r>
    </w:p>
    <w:p w14:paraId="344293DB" w14:textId="3554A851" w:rsidR="007004A2" w:rsidRPr="001E4D0E" w:rsidRDefault="00B36B56" w:rsidP="00B36B56">
      <w:pPr>
        <w:tabs>
          <w:tab w:val="left" w:pos="1276"/>
          <w:tab w:val="left" w:pos="1843"/>
        </w:tabs>
        <w:ind w:firstLine="567"/>
        <w:jc w:val="right"/>
        <w:rPr>
          <w:rFonts w:ascii="Arial" w:eastAsia="Arial" w:hAnsi="Arial" w:cs="Arial"/>
          <w:bCs/>
          <w:sz w:val="20"/>
          <w:szCs w:val="20"/>
        </w:rPr>
      </w:pPr>
      <w:r w:rsidRPr="001E4D0E">
        <w:rPr>
          <w:rFonts w:ascii="Arial" w:eastAsia="Arial" w:hAnsi="Arial" w:cs="Arial"/>
          <w:bCs/>
          <w:sz w:val="20"/>
          <w:szCs w:val="20"/>
        </w:rPr>
        <w:t xml:space="preserve">3 </w:t>
      </w:r>
      <w:r w:rsidR="007004A2" w:rsidRPr="001E4D0E">
        <w:rPr>
          <w:rFonts w:ascii="Arial" w:eastAsia="Arial" w:hAnsi="Arial" w:cs="Arial"/>
          <w:bCs/>
          <w:sz w:val="20"/>
          <w:szCs w:val="20"/>
        </w:rPr>
        <w:t>lentelė</w:t>
      </w:r>
    </w:p>
    <w:tbl>
      <w:tblPr>
        <w:tblStyle w:val="Lentelstinklelis1"/>
        <w:tblpPr w:leftFromText="180" w:rightFromText="180" w:vertAnchor="text" w:horzAnchor="margin" w:tblpXSpec="center" w:tblpY="139"/>
        <w:tblW w:w="9776" w:type="dxa"/>
        <w:tblLook w:val="04A0" w:firstRow="1" w:lastRow="0" w:firstColumn="1" w:lastColumn="0" w:noHBand="0" w:noVBand="1"/>
      </w:tblPr>
      <w:tblGrid>
        <w:gridCol w:w="560"/>
        <w:gridCol w:w="1845"/>
        <w:gridCol w:w="7371"/>
      </w:tblGrid>
      <w:tr w:rsidR="007004A2" w:rsidRPr="001E4D0E" w14:paraId="0443879B" w14:textId="77777777" w:rsidTr="004936C9">
        <w:tc>
          <w:tcPr>
            <w:tcW w:w="560" w:type="dxa"/>
            <w:shd w:val="clear" w:color="auto" w:fill="E2EFD9" w:themeFill="accent6" w:themeFillTint="33"/>
          </w:tcPr>
          <w:p w14:paraId="31041BAD" w14:textId="77777777" w:rsidR="007004A2" w:rsidRPr="001E4D0E" w:rsidRDefault="007004A2" w:rsidP="00B36B56">
            <w:pPr>
              <w:tabs>
                <w:tab w:val="left" w:pos="426"/>
                <w:tab w:val="left" w:pos="1418"/>
              </w:tabs>
              <w:contextualSpacing/>
              <w:jc w:val="center"/>
              <w:rPr>
                <w:rFonts w:ascii="Arial" w:hAnsi="Arial" w:cs="Arial"/>
                <w:b/>
                <w:bCs/>
                <w:sz w:val="20"/>
                <w:szCs w:val="20"/>
                <w:lang w:val="lt-LT"/>
              </w:rPr>
            </w:pPr>
            <w:r w:rsidRPr="001E4D0E">
              <w:rPr>
                <w:rFonts w:ascii="Arial" w:hAnsi="Arial" w:cs="Arial"/>
                <w:b/>
                <w:bCs/>
                <w:sz w:val="20"/>
                <w:szCs w:val="20"/>
                <w:lang w:val="lt-LT"/>
              </w:rPr>
              <w:t>Eil. Nr.</w:t>
            </w:r>
          </w:p>
        </w:tc>
        <w:tc>
          <w:tcPr>
            <w:tcW w:w="1845" w:type="dxa"/>
            <w:shd w:val="clear" w:color="auto" w:fill="E2EFD9" w:themeFill="accent6" w:themeFillTint="33"/>
            <w:vAlign w:val="center"/>
          </w:tcPr>
          <w:p w14:paraId="05A686EE" w14:textId="77777777" w:rsidR="007004A2" w:rsidRPr="001E4D0E" w:rsidRDefault="007004A2" w:rsidP="00B36B56">
            <w:pPr>
              <w:tabs>
                <w:tab w:val="left" w:pos="312"/>
              </w:tabs>
              <w:contextualSpacing/>
              <w:jc w:val="center"/>
              <w:rPr>
                <w:rFonts w:ascii="Arial" w:hAnsi="Arial" w:cs="Arial"/>
                <w:color w:val="000000"/>
                <w:sz w:val="20"/>
                <w:szCs w:val="20"/>
                <w:lang w:val="lt-LT"/>
              </w:rPr>
            </w:pPr>
            <w:r w:rsidRPr="001E4D0E">
              <w:rPr>
                <w:rFonts w:ascii="Arial" w:hAnsi="Arial" w:cs="Arial"/>
                <w:b/>
                <w:bCs/>
                <w:sz w:val="20"/>
                <w:szCs w:val="20"/>
                <w:lang w:val="lt-LT"/>
              </w:rPr>
              <w:t>Pavadinimas</w:t>
            </w:r>
          </w:p>
        </w:tc>
        <w:tc>
          <w:tcPr>
            <w:tcW w:w="7371" w:type="dxa"/>
            <w:shd w:val="clear" w:color="auto" w:fill="E2EFD9" w:themeFill="accent6" w:themeFillTint="33"/>
            <w:vAlign w:val="center"/>
          </w:tcPr>
          <w:p w14:paraId="60930C16" w14:textId="55365440" w:rsidR="007004A2" w:rsidRPr="001E4D0E" w:rsidRDefault="007004A2" w:rsidP="00B36B56">
            <w:pPr>
              <w:jc w:val="center"/>
              <w:rPr>
                <w:rFonts w:ascii="Arial" w:hAnsi="Arial" w:cs="Arial"/>
                <w:sz w:val="20"/>
                <w:szCs w:val="20"/>
                <w:lang w:val="lt-LT"/>
              </w:rPr>
            </w:pPr>
            <w:r w:rsidRPr="001E4D0E">
              <w:rPr>
                <w:rFonts w:ascii="Arial" w:hAnsi="Arial" w:cs="Arial"/>
                <w:b/>
                <w:bCs/>
                <w:sz w:val="20"/>
                <w:szCs w:val="20"/>
                <w:lang w:val="lt-LT"/>
              </w:rPr>
              <w:t>Papildomi reikalavimai prekėms</w:t>
            </w:r>
          </w:p>
        </w:tc>
      </w:tr>
      <w:tr w:rsidR="00DC30E4" w:rsidRPr="001E4D0E" w14:paraId="23C1921C" w14:textId="77777777" w:rsidTr="004936C9">
        <w:tc>
          <w:tcPr>
            <w:tcW w:w="560" w:type="dxa"/>
            <w:tcBorders>
              <w:top w:val="nil"/>
              <w:bottom w:val="single" w:sz="4" w:space="0" w:color="auto"/>
            </w:tcBorders>
            <w:vAlign w:val="center"/>
          </w:tcPr>
          <w:p w14:paraId="2DB5F018" w14:textId="77777777" w:rsidR="00DC30E4" w:rsidRPr="001E4D0E" w:rsidRDefault="00DC30E4"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2.1.</w:t>
            </w:r>
          </w:p>
        </w:tc>
        <w:tc>
          <w:tcPr>
            <w:tcW w:w="1845" w:type="dxa"/>
            <w:tcBorders>
              <w:top w:val="nil"/>
              <w:bottom w:val="single" w:sz="4" w:space="0" w:color="auto"/>
            </w:tcBorders>
            <w:vAlign w:val="center"/>
          </w:tcPr>
          <w:p w14:paraId="37C897B2" w14:textId="431469F1" w:rsidR="00DC30E4" w:rsidRPr="001E4D0E" w:rsidRDefault="00DC30E4" w:rsidP="00B36B5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Kelnės/</w:t>
            </w:r>
            <w:r w:rsidR="004936C9" w:rsidRPr="001E4D0E">
              <w:rPr>
                <w:rFonts w:ascii="Arial" w:hAnsi="Arial" w:cs="Arial"/>
                <w:color w:val="000000"/>
                <w:sz w:val="20"/>
                <w:szCs w:val="20"/>
                <w:lang w:val="lt-LT"/>
              </w:rPr>
              <w:t xml:space="preserve"> </w:t>
            </w:r>
            <w:proofErr w:type="spellStart"/>
            <w:r w:rsidRPr="001E4D0E">
              <w:rPr>
                <w:rFonts w:ascii="Arial" w:hAnsi="Arial" w:cs="Arial"/>
                <w:color w:val="000000"/>
                <w:sz w:val="20"/>
                <w:szCs w:val="20"/>
                <w:lang w:val="lt-LT"/>
              </w:rPr>
              <w:t>puskombinzonis</w:t>
            </w:r>
            <w:proofErr w:type="spellEnd"/>
            <w:r w:rsidRPr="001E4D0E">
              <w:rPr>
                <w:rFonts w:ascii="Arial" w:hAnsi="Arial" w:cs="Arial"/>
                <w:color w:val="000000"/>
                <w:sz w:val="20"/>
                <w:szCs w:val="20"/>
                <w:lang w:val="lt-LT"/>
              </w:rPr>
              <w:t xml:space="preserve"> (žieminės)</w:t>
            </w:r>
          </w:p>
        </w:tc>
        <w:tc>
          <w:tcPr>
            <w:tcW w:w="7371" w:type="dxa"/>
            <w:tcBorders>
              <w:top w:val="nil"/>
              <w:bottom w:val="single" w:sz="4" w:space="0" w:color="auto"/>
            </w:tcBorders>
            <w:vAlign w:val="center"/>
          </w:tcPr>
          <w:p w14:paraId="53BD8793"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proofErr w:type="spellStart"/>
            <w:r w:rsidRPr="001E4D0E">
              <w:rPr>
                <w:rFonts w:ascii="Arial" w:hAnsi="Arial" w:cs="Arial"/>
                <w:sz w:val="20"/>
                <w:szCs w:val="20"/>
                <w:lang w:val="lt-LT"/>
              </w:rPr>
              <w:t>Puskombinezonis</w:t>
            </w:r>
            <w:proofErr w:type="spellEnd"/>
            <w:r w:rsidRPr="001E4D0E">
              <w:rPr>
                <w:rFonts w:ascii="Arial" w:hAnsi="Arial" w:cs="Arial"/>
                <w:sz w:val="20"/>
                <w:szCs w:val="20"/>
                <w:lang w:val="lt-LT"/>
              </w:rPr>
              <w:t xml:space="preserve"> tiesaus silueto;</w:t>
            </w:r>
          </w:p>
          <w:p w14:paraId="1EB19D72" w14:textId="397DCF0D" w:rsidR="00F863ED" w:rsidRPr="001E4D0E" w:rsidRDefault="001F561E" w:rsidP="001F561E">
            <w:pPr>
              <w:pStyle w:val="Sraopastraipa"/>
              <w:keepLines/>
              <w:numPr>
                <w:ilvl w:val="0"/>
                <w:numId w:val="17"/>
              </w:numPr>
              <w:suppressLineNumbers/>
              <w:suppressAutoHyphens/>
              <w:spacing w:after="0" w:line="240" w:lineRule="auto"/>
              <w:ind w:left="318" w:hanging="286"/>
              <w:jc w:val="both"/>
              <w:rPr>
                <w:rFonts w:ascii="Arial" w:hAnsi="Arial" w:cs="Arial"/>
                <w:sz w:val="20"/>
                <w:szCs w:val="20"/>
                <w:lang w:val="lt-LT"/>
              </w:rPr>
            </w:pPr>
            <w:r w:rsidRPr="001E4D0E">
              <w:rPr>
                <w:rFonts w:ascii="Arial" w:hAnsi="Arial" w:cs="Arial"/>
                <w:sz w:val="20"/>
                <w:szCs w:val="20"/>
                <w:lang w:val="lt-LT"/>
              </w:rPr>
              <w:t xml:space="preserve"> </w:t>
            </w:r>
            <w:r w:rsidR="00DC30E4" w:rsidRPr="001E4D0E">
              <w:rPr>
                <w:rFonts w:ascii="Arial" w:hAnsi="Arial" w:cs="Arial"/>
                <w:sz w:val="20"/>
                <w:szCs w:val="20"/>
                <w:lang w:val="lt-LT"/>
              </w:rPr>
              <w:t xml:space="preserve"> </w:t>
            </w:r>
            <w:r w:rsidRPr="001E4D0E">
              <w:rPr>
                <w:rFonts w:ascii="Arial" w:hAnsi="Arial" w:cs="Arial"/>
                <w:sz w:val="20"/>
                <w:szCs w:val="20"/>
                <w:lang w:val="lt-LT"/>
              </w:rPr>
              <w:t>S</w:t>
            </w:r>
            <w:r w:rsidR="00DC30E4" w:rsidRPr="001E4D0E">
              <w:rPr>
                <w:rFonts w:ascii="Arial" w:hAnsi="Arial" w:cs="Arial"/>
                <w:sz w:val="20"/>
                <w:szCs w:val="20"/>
                <w:lang w:val="lt-LT"/>
              </w:rPr>
              <w:t>u elastingomis petnešomis, užsegamomis tvirtais plastiko karabinais;</w:t>
            </w:r>
          </w:p>
          <w:p w14:paraId="477214D8"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Papildomos geltonos (</w:t>
            </w:r>
            <w:proofErr w:type="spellStart"/>
            <w:r w:rsidRPr="001E4D0E">
              <w:rPr>
                <w:rFonts w:ascii="Arial" w:hAnsi="Arial" w:cs="Arial"/>
                <w:sz w:val="20"/>
                <w:szCs w:val="20"/>
                <w:lang w:val="lt-LT"/>
              </w:rPr>
              <w:t>Hi-Viz</w:t>
            </w:r>
            <w:proofErr w:type="spellEnd"/>
            <w:r w:rsidRPr="001E4D0E">
              <w:rPr>
                <w:rFonts w:ascii="Arial" w:hAnsi="Arial" w:cs="Arial"/>
                <w:sz w:val="20"/>
                <w:szCs w:val="20"/>
                <w:lang w:val="lt-LT"/>
              </w:rPr>
              <w:t xml:space="preserve">) spalvos audinio detalės </w:t>
            </w:r>
            <w:proofErr w:type="spellStart"/>
            <w:r w:rsidRPr="001E4D0E">
              <w:rPr>
                <w:rFonts w:ascii="Arial" w:hAnsi="Arial" w:cs="Arial"/>
                <w:sz w:val="20"/>
                <w:szCs w:val="20"/>
                <w:lang w:val="lt-LT"/>
              </w:rPr>
              <w:t>puskombinezonio</w:t>
            </w:r>
            <w:proofErr w:type="spellEnd"/>
            <w:r w:rsidRPr="001E4D0E">
              <w:rPr>
                <w:rFonts w:ascii="Arial" w:hAnsi="Arial" w:cs="Arial"/>
                <w:sz w:val="20"/>
                <w:szCs w:val="20"/>
                <w:lang w:val="lt-LT"/>
              </w:rPr>
              <w:t xml:space="preserve"> apačioje, kad atitiktų LST EN ISO 20471:2013; 1 klas</w:t>
            </w:r>
            <w:r w:rsidR="00530F3C" w:rsidRPr="001E4D0E">
              <w:rPr>
                <w:rFonts w:ascii="Arial" w:hAnsi="Arial" w:cs="Arial"/>
                <w:sz w:val="20"/>
                <w:szCs w:val="20"/>
                <w:lang w:val="lt-LT"/>
              </w:rPr>
              <w:t>ė</w:t>
            </w:r>
          </w:p>
          <w:p w14:paraId="42E01724"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Nugaroje juosmens dalyje pločio reguliavimui įsiūta guma;</w:t>
            </w:r>
          </w:p>
          <w:p w14:paraId="011F0027"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Užsegimas priekinėje dalyje užtrauktuku;</w:t>
            </w:r>
          </w:p>
          <w:p w14:paraId="5B3E60A9"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Klubų srityje abiejose pusėse po 1 </w:t>
            </w:r>
            <w:proofErr w:type="spellStart"/>
            <w:r w:rsidRPr="001E4D0E">
              <w:rPr>
                <w:rFonts w:ascii="Arial" w:hAnsi="Arial" w:cs="Arial"/>
                <w:sz w:val="20"/>
                <w:szCs w:val="20"/>
                <w:lang w:val="lt-LT"/>
              </w:rPr>
              <w:t>uždėtinę</w:t>
            </w:r>
            <w:proofErr w:type="spellEnd"/>
            <w:r w:rsidRPr="001E4D0E">
              <w:rPr>
                <w:rFonts w:ascii="Arial" w:hAnsi="Arial" w:cs="Arial"/>
                <w:sz w:val="20"/>
                <w:szCs w:val="20"/>
                <w:lang w:val="lt-LT"/>
              </w:rPr>
              <w:t xml:space="preserve"> kišenę; </w:t>
            </w:r>
          </w:p>
          <w:p w14:paraId="0D62017F"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Kelnių kelių sritis priekyje bei kelnių dalis ties sėdyne sustiprinta „</w:t>
            </w:r>
            <w:proofErr w:type="spellStart"/>
            <w:r w:rsidRPr="001E4D0E">
              <w:rPr>
                <w:rFonts w:ascii="Arial" w:hAnsi="Arial" w:cs="Arial"/>
                <w:sz w:val="20"/>
                <w:szCs w:val="20"/>
                <w:lang w:val="lt-LT"/>
              </w:rPr>
              <w:t>corduros</w:t>
            </w:r>
            <w:proofErr w:type="spellEnd"/>
            <w:r w:rsidRPr="001E4D0E">
              <w:rPr>
                <w:rFonts w:ascii="Arial" w:hAnsi="Arial" w:cs="Arial"/>
                <w:sz w:val="20"/>
                <w:szCs w:val="20"/>
                <w:lang w:val="lt-LT"/>
              </w:rPr>
              <w:t xml:space="preserve">“ audiniu. Kelių srityje suformuotas išgaubimas </w:t>
            </w:r>
            <w:r w:rsidR="004936C9" w:rsidRPr="001E4D0E">
              <w:rPr>
                <w:rFonts w:ascii="Arial" w:hAnsi="Arial" w:cs="Arial"/>
                <w:sz w:val="20"/>
                <w:szCs w:val="20"/>
                <w:lang w:val="lt-LT"/>
              </w:rPr>
              <w:t>klūpomam</w:t>
            </w:r>
            <w:r w:rsidRPr="001E4D0E">
              <w:rPr>
                <w:rFonts w:ascii="Arial" w:hAnsi="Arial" w:cs="Arial"/>
                <w:sz w:val="20"/>
                <w:szCs w:val="20"/>
                <w:lang w:val="lt-LT"/>
              </w:rPr>
              <w:t xml:space="preserve"> darbui bei išformuotos „</w:t>
            </w:r>
            <w:proofErr w:type="spellStart"/>
            <w:r w:rsidRPr="001E4D0E">
              <w:rPr>
                <w:rFonts w:ascii="Arial" w:hAnsi="Arial" w:cs="Arial"/>
                <w:sz w:val="20"/>
                <w:szCs w:val="20"/>
                <w:lang w:val="lt-LT"/>
              </w:rPr>
              <w:t>corduros</w:t>
            </w:r>
            <w:proofErr w:type="spellEnd"/>
            <w:r w:rsidRPr="001E4D0E">
              <w:rPr>
                <w:rFonts w:ascii="Arial" w:hAnsi="Arial" w:cs="Arial"/>
                <w:sz w:val="20"/>
                <w:szCs w:val="20"/>
                <w:lang w:val="lt-LT"/>
              </w:rPr>
              <w:t>“ audinio kišenės antkeliams (įdėjimas iš vidaus per apačią, dydis 25 x 15 cm);</w:t>
            </w:r>
          </w:p>
          <w:p w14:paraId="2C689AAA" w14:textId="77777777" w:rsidR="00F863ED"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Žemiau kelių turi būti siuvama aplinkui </w:t>
            </w:r>
            <w:r w:rsidR="00C86577" w:rsidRPr="001E4D0E">
              <w:rPr>
                <w:rFonts w:ascii="Arial" w:hAnsi="Arial" w:cs="Arial"/>
                <w:sz w:val="20"/>
                <w:szCs w:val="20"/>
                <w:lang w:val="lt-LT"/>
              </w:rPr>
              <w:t xml:space="preserve">koją </w:t>
            </w:r>
            <w:r w:rsidRPr="001E4D0E">
              <w:rPr>
                <w:rFonts w:ascii="Arial" w:hAnsi="Arial" w:cs="Arial"/>
                <w:sz w:val="20"/>
                <w:szCs w:val="20"/>
                <w:lang w:val="lt-LT"/>
              </w:rPr>
              <w:t>po dvi 5 cm pločio šviesą atspindinčias juostas;</w:t>
            </w:r>
          </w:p>
          <w:p w14:paraId="4928682E"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Papildomai kelnių apačioje turi būti vidinė apsauga nuo vėjo ir sniego;</w:t>
            </w:r>
          </w:p>
          <w:p w14:paraId="466901F3"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lastRenderedPageBreak/>
              <w:t xml:space="preserve">Pagrindinio audinio </w:t>
            </w:r>
            <w:proofErr w:type="spellStart"/>
            <w:r w:rsidRPr="001E4D0E">
              <w:rPr>
                <w:rFonts w:ascii="Arial" w:hAnsi="Arial" w:cs="Arial"/>
                <w:sz w:val="20"/>
                <w:szCs w:val="20"/>
                <w:lang w:val="lt-LT"/>
              </w:rPr>
              <w:t>sudėtis:Poliesteris</w:t>
            </w:r>
            <w:proofErr w:type="spellEnd"/>
            <w:r w:rsidRPr="001E4D0E">
              <w:rPr>
                <w:rFonts w:ascii="Arial" w:hAnsi="Arial" w:cs="Arial"/>
                <w:sz w:val="20"/>
                <w:szCs w:val="20"/>
                <w:lang w:val="lt-LT"/>
              </w:rPr>
              <w:t xml:space="preserve"> 100% su PU padengimu (apsauga nuo drėgmės) (audinio susitraukimas ≤ 3%);</w:t>
            </w:r>
          </w:p>
          <w:p w14:paraId="1414D8A2"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tankis: 200± 20 g/m²;</w:t>
            </w:r>
          </w:p>
          <w:p w14:paraId="182CF14A"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pynimas: Drobinis (</w:t>
            </w:r>
            <w:proofErr w:type="spellStart"/>
            <w:r w:rsidRPr="001E4D0E">
              <w:rPr>
                <w:rFonts w:ascii="Arial" w:hAnsi="Arial" w:cs="Arial"/>
                <w:sz w:val="20"/>
                <w:szCs w:val="20"/>
                <w:lang w:val="lt-LT"/>
              </w:rPr>
              <w:t>canvasinis</w:t>
            </w:r>
            <w:proofErr w:type="spellEnd"/>
            <w:r w:rsidRPr="001E4D0E">
              <w:rPr>
                <w:rFonts w:ascii="Arial" w:hAnsi="Arial" w:cs="Arial"/>
                <w:sz w:val="20"/>
                <w:szCs w:val="20"/>
                <w:lang w:val="lt-LT"/>
              </w:rPr>
              <w:t>);</w:t>
            </w:r>
          </w:p>
          <w:p w14:paraId="68D8AE4D"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Pašiltinimas: </w:t>
            </w:r>
            <w:proofErr w:type="spellStart"/>
            <w:r w:rsidRPr="001E4D0E">
              <w:rPr>
                <w:rFonts w:ascii="Arial" w:hAnsi="Arial" w:cs="Arial"/>
                <w:sz w:val="20"/>
                <w:szCs w:val="20"/>
                <w:lang w:val="lt-LT"/>
              </w:rPr>
              <w:t>Sinteponas</w:t>
            </w:r>
            <w:proofErr w:type="spellEnd"/>
            <w:r w:rsidRPr="001E4D0E">
              <w:rPr>
                <w:rFonts w:ascii="Arial" w:hAnsi="Arial" w:cs="Arial"/>
                <w:sz w:val="20"/>
                <w:szCs w:val="20"/>
                <w:lang w:val="lt-LT"/>
              </w:rPr>
              <w:t xml:space="preserve"> 150± 10 g/m²;</w:t>
            </w:r>
          </w:p>
          <w:p w14:paraId="25B9EDF6"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Pamušalas: 100% poliesteris, supeltakiuotas su </w:t>
            </w:r>
            <w:proofErr w:type="spellStart"/>
            <w:r w:rsidRPr="001E4D0E">
              <w:rPr>
                <w:rFonts w:ascii="Arial" w:hAnsi="Arial" w:cs="Arial"/>
                <w:sz w:val="20"/>
                <w:szCs w:val="20"/>
                <w:lang w:val="lt-LT"/>
              </w:rPr>
              <w:t>sinteponu</w:t>
            </w:r>
            <w:proofErr w:type="spellEnd"/>
            <w:r w:rsidRPr="001E4D0E">
              <w:rPr>
                <w:rFonts w:ascii="Arial" w:hAnsi="Arial" w:cs="Arial"/>
                <w:sz w:val="20"/>
                <w:szCs w:val="20"/>
                <w:lang w:val="lt-LT"/>
              </w:rPr>
              <w:t>;</w:t>
            </w:r>
          </w:p>
          <w:p w14:paraId="45BF01B8"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Šviesą atspindinti juosta: Šviesą atspindinti juosta turi būti 5 cm pločio, sidabrinės spalvos;</w:t>
            </w:r>
          </w:p>
          <w:p w14:paraId="38AD0CEC" w14:textId="73742E67" w:rsidR="00190A9E" w:rsidRPr="001E4D0E" w:rsidRDefault="00A14C86" w:rsidP="00745958">
            <w:pPr>
              <w:pStyle w:val="Sraopastraipa"/>
              <w:keepLines/>
              <w:numPr>
                <w:ilvl w:val="0"/>
                <w:numId w:val="17"/>
              </w:numPr>
              <w:suppressLineNumbers/>
              <w:suppressAutoHyphens/>
              <w:spacing w:after="0" w:line="240" w:lineRule="auto"/>
              <w:ind w:left="457" w:hanging="425"/>
              <w:jc w:val="both"/>
              <w:rPr>
                <w:rFonts w:ascii="Arial" w:hAnsi="Arial" w:cs="Arial"/>
                <w:b/>
                <w:bCs/>
                <w:sz w:val="20"/>
                <w:szCs w:val="20"/>
                <w:lang w:val="lt-LT"/>
              </w:rPr>
            </w:pPr>
            <w:r w:rsidRPr="001E4D0E">
              <w:rPr>
                <w:rFonts w:ascii="Arial" w:hAnsi="Arial" w:cs="Arial"/>
                <w:b/>
                <w:bCs/>
                <w:sz w:val="20"/>
                <w:szCs w:val="20"/>
                <w:lang w:val="lt-LT"/>
              </w:rPr>
              <w:t>Audinio spalva</w:t>
            </w:r>
            <w:r w:rsidR="00447A0A" w:rsidRPr="001E4D0E">
              <w:rPr>
                <w:rFonts w:ascii="Arial" w:hAnsi="Arial" w:cs="Arial"/>
                <w:sz w:val="20"/>
                <w:szCs w:val="20"/>
                <w:lang w:val="lt-LT"/>
              </w:rPr>
              <w:t>:</w:t>
            </w:r>
            <w:r w:rsidRPr="001E4D0E">
              <w:rPr>
                <w:rFonts w:ascii="Arial" w:hAnsi="Arial" w:cs="Arial"/>
                <w:sz w:val="20"/>
                <w:szCs w:val="20"/>
                <w:lang w:val="lt-LT"/>
              </w:rPr>
              <w:t xml:space="preserve"> pagal Pantone </w:t>
            </w:r>
            <w:proofErr w:type="spellStart"/>
            <w:r w:rsidRPr="001E4D0E">
              <w:rPr>
                <w:rFonts w:ascii="Arial" w:hAnsi="Arial" w:cs="Arial"/>
                <w:sz w:val="20"/>
                <w:szCs w:val="20"/>
                <w:lang w:val="lt-LT"/>
              </w:rPr>
              <w:t>Color</w:t>
            </w:r>
            <w:proofErr w:type="spellEnd"/>
            <w:r w:rsidRPr="001E4D0E">
              <w:rPr>
                <w:rFonts w:ascii="Arial" w:hAnsi="Arial" w:cs="Arial"/>
                <w:sz w:val="20"/>
                <w:szCs w:val="20"/>
                <w:lang w:val="lt-LT"/>
              </w:rPr>
              <w:t xml:space="preserve"> katalogą </w:t>
            </w:r>
            <w:r w:rsidR="00D31746" w:rsidRPr="001E4D0E">
              <w:rPr>
                <w:rFonts w:ascii="Arial" w:hAnsi="Arial" w:cs="Arial"/>
                <w:sz w:val="20"/>
                <w:szCs w:val="20"/>
                <w:lang w:val="lt-LT"/>
              </w:rPr>
              <w:t>gali</w:t>
            </w:r>
            <w:r w:rsidRPr="001E4D0E">
              <w:rPr>
                <w:rFonts w:ascii="Arial" w:hAnsi="Arial" w:cs="Arial"/>
                <w:sz w:val="20"/>
                <w:szCs w:val="20"/>
                <w:lang w:val="lt-LT"/>
              </w:rPr>
              <w:t xml:space="preserve"> būti </w:t>
            </w:r>
            <w:r w:rsidRPr="001E4D0E">
              <w:rPr>
                <w:rFonts w:ascii="Arial" w:hAnsi="Arial" w:cs="Arial"/>
                <w:b/>
                <w:bCs/>
                <w:sz w:val="20"/>
                <w:szCs w:val="20"/>
                <w:lang w:val="lt-LT"/>
              </w:rPr>
              <w:t>Tamsiai žalia</w:t>
            </w:r>
            <w:r w:rsidRPr="001E4D0E">
              <w:rPr>
                <w:rFonts w:ascii="Arial" w:hAnsi="Arial" w:cs="Arial"/>
                <w:sz w:val="20"/>
                <w:szCs w:val="20"/>
                <w:lang w:val="lt-LT"/>
              </w:rPr>
              <w:t xml:space="preserve"> – </w:t>
            </w:r>
            <w:r w:rsidRPr="001E4D0E">
              <w:rPr>
                <w:rFonts w:ascii="Arial" w:hAnsi="Arial" w:cs="Arial"/>
                <w:b/>
                <w:bCs/>
                <w:sz w:val="20"/>
                <w:szCs w:val="20"/>
                <w:lang w:val="lt-LT"/>
              </w:rPr>
              <w:t>554 arba artima šiai spalvai</w:t>
            </w:r>
            <w:r w:rsidR="00507ED1" w:rsidRPr="001E4D0E">
              <w:rPr>
                <w:rFonts w:ascii="Arial" w:eastAsia="Times New Roman" w:hAnsi="Arial" w:cs="Arial"/>
                <w:sz w:val="20"/>
                <w:szCs w:val="20"/>
                <w:lang w:val="lt-LT" w:eastAsia="lt-LT"/>
              </w:rPr>
              <w:t xml:space="preserve"> </w:t>
            </w:r>
            <w:r w:rsidR="00507ED1" w:rsidRPr="001E4D0E">
              <w:rPr>
                <w:rFonts w:ascii="Arial" w:hAnsi="Arial" w:cs="Arial"/>
                <w:sz w:val="20"/>
                <w:szCs w:val="20"/>
                <w:lang w:val="lt-LT"/>
              </w:rPr>
              <w:t>bei ryškiai geltona (</w:t>
            </w:r>
            <w:proofErr w:type="spellStart"/>
            <w:r w:rsidR="00507ED1" w:rsidRPr="001E4D0E">
              <w:rPr>
                <w:rFonts w:ascii="Arial" w:hAnsi="Arial" w:cs="Arial"/>
                <w:sz w:val="20"/>
                <w:szCs w:val="20"/>
                <w:lang w:val="lt-LT"/>
              </w:rPr>
              <w:t>Hi-</w:t>
            </w:r>
            <w:r w:rsidR="00507ED1" w:rsidRPr="001E4D0E">
              <w:rPr>
                <w:rFonts w:ascii="Arial" w:hAnsi="Arial" w:cs="Arial"/>
                <w:b/>
                <w:bCs/>
                <w:sz w:val="20"/>
                <w:szCs w:val="20"/>
                <w:lang w:val="lt-LT"/>
              </w:rPr>
              <w:t>Viz</w:t>
            </w:r>
            <w:proofErr w:type="spellEnd"/>
            <w:r w:rsidR="00507ED1" w:rsidRPr="001E4D0E">
              <w:rPr>
                <w:rFonts w:ascii="Arial" w:hAnsi="Arial" w:cs="Arial"/>
                <w:b/>
                <w:bCs/>
                <w:sz w:val="20"/>
                <w:szCs w:val="20"/>
                <w:lang w:val="lt-LT"/>
              </w:rPr>
              <w:t>)</w:t>
            </w:r>
            <w:r w:rsidR="00C25483" w:rsidRPr="001E4D0E">
              <w:rPr>
                <w:rFonts w:ascii="Arial" w:hAnsi="Arial" w:cs="Arial"/>
                <w:b/>
                <w:bCs/>
                <w:sz w:val="20"/>
                <w:szCs w:val="20"/>
                <w:lang w:val="lt-LT"/>
              </w:rPr>
              <w:t xml:space="preserve"> </w:t>
            </w:r>
            <w:r w:rsidR="00745958" w:rsidRPr="001E4D0E">
              <w:rPr>
                <w:rFonts w:ascii="Arial" w:hAnsi="Arial" w:cs="Arial"/>
                <w:b/>
                <w:bCs/>
                <w:sz w:val="20"/>
                <w:szCs w:val="20"/>
                <w:lang w:val="lt-LT"/>
              </w:rPr>
              <w:t xml:space="preserve">atitinkanti gero matomumo standartą </w:t>
            </w:r>
            <w:r w:rsidR="00507ED1" w:rsidRPr="001E4D0E">
              <w:rPr>
                <w:rFonts w:ascii="Arial" w:hAnsi="Arial" w:cs="Arial"/>
                <w:b/>
                <w:bCs/>
                <w:sz w:val="20"/>
                <w:szCs w:val="20"/>
                <w:lang w:val="lt-LT"/>
              </w:rPr>
              <w:t xml:space="preserve">arba </w:t>
            </w:r>
            <w:r w:rsidR="005252C8" w:rsidRPr="001E4D0E">
              <w:rPr>
                <w:rFonts w:ascii="Arial" w:hAnsi="Arial" w:cs="Arial"/>
                <w:b/>
                <w:bCs/>
                <w:sz w:val="20"/>
                <w:szCs w:val="20"/>
                <w:lang w:val="lt-LT"/>
              </w:rPr>
              <w:t>Tamsiai pilka</w:t>
            </w:r>
            <w:r w:rsidR="00630AB4" w:rsidRPr="001E4D0E">
              <w:rPr>
                <w:rFonts w:ascii="Arial" w:hAnsi="Arial" w:cs="Arial"/>
                <w:b/>
                <w:bCs/>
                <w:sz w:val="20"/>
                <w:szCs w:val="20"/>
                <w:lang w:val="lt-LT"/>
              </w:rPr>
              <w:t>-</w:t>
            </w:r>
            <w:r w:rsidR="00813CEE" w:rsidRPr="001E4D0E">
              <w:rPr>
                <w:rFonts w:ascii="Arial" w:hAnsi="Arial" w:cs="Arial"/>
                <w:b/>
                <w:bCs/>
                <w:sz w:val="20"/>
                <w:szCs w:val="20"/>
                <w:lang w:val="lt-LT"/>
              </w:rPr>
              <w:t xml:space="preserve"> </w:t>
            </w:r>
            <w:r w:rsidR="00630AB4" w:rsidRPr="001E4D0E">
              <w:rPr>
                <w:rFonts w:ascii="Arial" w:hAnsi="Arial" w:cs="Arial"/>
                <w:b/>
                <w:bCs/>
                <w:sz w:val="20"/>
                <w:szCs w:val="20"/>
                <w:lang w:val="lt-LT"/>
              </w:rPr>
              <w:t>432 C arba artima šiai spalvai</w:t>
            </w:r>
            <w:r w:rsidRPr="001E4D0E">
              <w:rPr>
                <w:rFonts w:ascii="Arial" w:hAnsi="Arial" w:cs="Arial"/>
                <w:sz w:val="20"/>
                <w:szCs w:val="20"/>
                <w:lang w:val="lt-LT"/>
              </w:rPr>
              <w:t xml:space="preserve"> bei ryškiai geltona (</w:t>
            </w:r>
            <w:proofErr w:type="spellStart"/>
            <w:r w:rsidRPr="001E4D0E">
              <w:rPr>
                <w:rFonts w:ascii="Arial" w:hAnsi="Arial" w:cs="Arial"/>
                <w:sz w:val="20"/>
                <w:szCs w:val="20"/>
                <w:lang w:val="lt-LT"/>
              </w:rPr>
              <w:t>Hi-Viz</w:t>
            </w:r>
            <w:proofErr w:type="spellEnd"/>
            <w:r w:rsidRPr="001E4D0E">
              <w:rPr>
                <w:rFonts w:ascii="Arial" w:hAnsi="Arial" w:cs="Arial"/>
                <w:sz w:val="20"/>
                <w:szCs w:val="20"/>
                <w:lang w:val="lt-LT"/>
              </w:rPr>
              <w:t>) atitinkanti gero matomumo standartą</w:t>
            </w:r>
            <w:r w:rsidR="00147F3E" w:rsidRPr="001E4D0E">
              <w:rPr>
                <w:rFonts w:ascii="Arial" w:hAnsi="Arial" w:cs="Arial"/>
                <w:sz w:val="20"/>
                <w:szCs w:val="20"/>
                <w:lang w:val="lt-LT"/>
              </w:rPr>
              <w:t>;</w:t>
            </w:r>
          </w:p>
          <w:p w14:paraId="5D998E5D"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Atitikimas bandymui pagal EN ISO 20471:2013 – gerai matoma apranga;</w:t>
            </w:r>
          </w:p>
          <w:p w14:paraId="5BCDC6C1"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Skalbimas </w:t>
            </w:r>
            <w:r w:rsidR="00C327D9" w:rsidRPr="001E4D0E">
              <w:rPr>
                <w:rFonts w:ascii="Arial" w:hAnsi="Arial" w:cs="Arial"/>
                <w:sz w:val="20"/>
                <w:szCs w:val="20"/>
                <w:lang w:val="lt-LT"/>
              </w:rPr>
              <w:t>iki</w:t>
            </w:r>
            <w:r w:rsidRPr="001E4D0E">
              <w:rPr>
                <w:rFonts w:ascii="Arial" w:hAnsi="Arial" w:cs="Arial"/>
                <w:sz w:val="20"/>
                <w:szCs w:val="20"/>
                <w:lang w:val="lt-LT"/>
              </w:rPr>
              <w:t xml:space="preserve"> 40°C; ne mažiau 50 ciklų;</w:t>
            </w:r>
          </w:p>
          <w:p w14:paraId="0292F2CE"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Ženklinimas: Pagal standarto reikalavimus;</w:t>
            </w:r>
          </w:p>
          <w:p w14:paraId="6333478B"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eastAsia="Arial" w:hAnsi="Arial" w:cs="Arial"/>
                <w:sz w:val="20"/>
                <w:szCs w:val="20"/>
                <w:lang w:val="lt-LT"/>
              </w:rPr>
              <w:t xml:space="preserve">EN 13688:2013; </w:t>
            </w:r>
          </w:p>
          <w:p w14:paraId="40EE4F5A"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eastAsia="Arial" w:hAnsi="Arial" w:cs="Arial"/>
                <w:sz w:val="20"/>
                <w:szCs w:val="20"/>
                <w:lang w:val="lt-LT"/>
              </w:rPr>
              <w:t>LST EN ISO 20471:2013;</w:t>
            </w:r>
          </w:p>
          <w:p w14:paraId="7B81404A"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eastAsia="Arial" w:hAnsi="Arial" w:cs="Arial"/>
                <w:sz w:val="20"/>
                <w:szCs w:val="20"/>
                <w:lang w:val="lt-LT"/>
              </w:rPr>
              <w:t>EN 342:2004/AC:2008;</w:t>
            </w:r>
          </w:p>
          <w:p w14:paraId="725F29B6" w14:textId="77777777" w:rsidR="00190A9E" w:rsidRPr="001E4D0E" w:rsidRDefault="00DC30E4" w:rsidP="00C13D30">
            <w:pPr>
              <w:pStyle w:val="Sraopastraipa"/>
              <w:keepLines/>
              <w:numPr>
                <w:ilvl w:val="0"/>
                <w:numId w:val="17"/>
              </w:numPr>
              <w:suppressLineNumbers/>
              <w:suppressAutoHyphens/>
              <w:spacing w:after="0" w:line="240" w:lineRule="auto"/>
              <w:ind w:left="457" w:hanging="425"/>
              <w:jc w:val="both"/>
              <w:rPr>
                <w:rFonts w:ascii="Arial" w:hAnsi="Arial" w:cs="Arial"/>
                <w:sz w:val="20"/>
                <w:szCs w:val="20"/>
                <w:lang w:val="lt-LT"/>
              </w:rPr>
            </w:pPr>
            <w:r w:rsidRPr="001E4D0E">
              <w:rPr>
                <w:rFonts w:ascii="Arial" w:eastAsia="Arial" w:hAnsi="Arial" w:cs="Arial"/>
                <w:sz w:val="20"/>
                <w:szCs w:val="20"/>
                <w:lang w:val="lt-LT"/>
              </w:rPr>
              <w:t>EN 343:2004+A1:2008/AC:2010;</w:t>
            </w:r>
          </w:p>
          <w:p w14:paraId="24CE91F1" w14:textId="39AB0EAF" w:rsidR="00DC30E4" w:rsidRPr="001E4D0E" w:rsidRDefault="00DC30E4" w:rsidP="00C13D30">
            <w:pPr>
              <w:pStyle w:val="Sraopastraipa"/>
              <w:keepLines/>
              <w:numPr>
                <w:ilvl w:val="0"/>
                <w:numId w:val="17"/>
              </w:numPr>
              <w:suppressLineNumbers/>
              <w:suppressAutoHyphens/>
              <w:spacing w:after="0" w:line="240" w:lineRule="auto"/>
              <w:ind w:left="457" w:hanging="425"/>
              <w:jc w:val="both"/>
              <w:rPr>
                <w:rStyle w:val="Grietas"/>
                <w:rFonts w:ascii="Arial" w:hAnsi="Arial" w:cs="Arial"/>
                <w:b w:val="0"/>
                <w:bCs w:val="0"/>
                <w:sz w:val="20"/>
                <w:szCs w:val="20"/>
                <w:lang w:val="lt-LT"/>
              </w:rPr>
            </w:pPr>
            <w:r w:rsidRPr="001E4D0E">
              <w:rPr>
                <w:rFonts w:ascii="Arial" w:eastAsia="Arial" w:hAnsi="Arial" w:cs="Arial"/>
                <w:sz w:val="20"/>
                <w:szCs w:val="20"/>
                <w:lang w:val="lt-LT"/>
              </w:rPr>
              <w:t xml:space="preserve">Dydžiai : Nuo S – </w:t>
            </w:r>
            <w:r w:rsidR="00021617" w:rsidRPr="001E4D0E">
              <w:rPr>
                <w:rFonts w:ascii="Arial" w:eastAsia="Arial" w:hAnsi="Arial" w:cs="Arial"/>
                <w:sz w:val="20"/>
                <w:szCs w:val="20"/>
                <w:lang w:val="lt-LT"/>
              </w:rPr>
              <w:t>4</w:t>
            </w:r>
            <w:r w:rsidR="000F1F0C" w:rsidRPr="001E4D0E">
              <w:rPr>
                <w:rFonts w:ascii="Arial" w:eastAsia="Arial" w:hAnsi="Arial" w:cs="Arial"/>
                <w:sz w:val="20"/>
                <w:szCs w:val="20"/>
                <w:lang w:val="lt-LT"/>
              </w:rPr>
              <w:t>X</w:t>
            </w:r>
            <w:r w:rsidRPr="001E4D0E">
              <w:rPr>
                <w:rFonts w:ascii="Arial" w:eastAsia="Arial" w:hAnsi="Arial" w:cs="Arial"/>
                <w:sz w:val="20"/>
                <w:szCs w:val="20"/>
                <w:lang w:val="lt-LT"/>
              </w:rPr>
              <w:t>L (Nurodoma užsakant).</w:t>
            </w:r>
          </w:p>
        </w:tc>
      </w:tr>
      <w:tr w:rsidR="00984C89" w:rsidRPr="001E4D0E" w14:paraId="1A667FD1" w14:textId="77777777" w:rsidTr="004936C9">
        <w:tc>
          <w:tcPr>
            <w:tcW w:w="560" w:type="dxa"/>
            <w:tcBorders>
              <w:top w:val="single" w:sz="4" w:space="0" w:color="auto"/>
              <w:bottom w:val="single" w:sz="4" w:space="0" w:color="auto"/>
            </w:tcBorders>
            <w:vAlign w:val="center"/>
          </w:tcPr>
          <w:p w14:paraId="1A4C6F85" w14:textId="2C697111" w:rsidR="00984C89" w:rsidRPr="001E4D0E" w:rsidRDefault="00984C89"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lastRenderedPageBreak/>
              <w:t>2.2.</w:t>
            </w:r>
          </w:p>
        </w:tc>
        <w:tc>
          <w:tcPr>
            <w:tcW w:w="1845" w:type="dxa"/>
            <w:tcBorders>
              <w:top w:val="single" w:sz="4" w:space="0" w:color="auto"/>
              <w:bottom w:val="single" w:sz="4" w:space="0" w:color="auto"/>
            </w:tcBorders>
            <w:vAlign w:val="center"/>
          </w:tcPr>
          <w:p w14:paraId="015EFE03" w14:textId="66A6CF72" w:rsidR="00984C89" w:rsidRPr="001E4D0E" w:rsidRDefault="00984C89" w:rsidP="00B36B56">
            <w:pPr>
              <w:tabs>
                <w:tab w:val="left" w:pos="312"/>
              </w:tabs>
              <w:contextualSpacing/>
              <w:jc w:val="both"/>
              <w:rPr>
                <w:rFonts w:ascii="Arial" w:hAnsi="Arial" w:cs="Arial"/>
                <w:color w:val="000000"/>
                <w:sz w:val="20"/>
                <w:szCs w:val="20"/>
                <w:lang w:val="lt-LT"/>
              </w:rPr>
            </w:pPr>
            <w:proofErr w:type="spellStart"/>
            <w:r w:rsidRPr="001E4D0E">
              <w:rPr>
                <w:rFonts w:ascii="Arial" w:hAnsi="Arial" w:cs="Arial"/>
                <w:color w:val="000000"/>
                <w:sz w:val="20"/>
                <w:szCs w:val="20"/>
                <w:lang w:val="lt-LT"/>
              </w:rPr>
              <w:t>Puskombinzonis</w:t>
            </w:r>
            <w:proofErr w:type="spellEnd"/>
            <w:r w:rsidRPr="001E4D0E">
              <w:rPr>
                <w:rFonts w:ascii="Arial" w:hAnsi="Arial" w:cs="Arial"/>
                <w:color w:val="000000"/>
                <w:sz w:val="20"/>
                <w:szCs w:val="20"/>
                <w:lang w:val="lt-LT"/>
              </w:rPr>
              <w:t xml:space="preserve"> darbininko (darbo kostiumo dalis)</w:t>
            </w:r>
          </w:p>
        </w:tc>
        <w:tc>
          <w:tcPr>
            <w:tcW w:w="7371" w:type="dxa"/>
            <w:tcBorders>
              <w:top w:val="single" w:sz="4" w:space="0" w:color="auto"/>
              <w:bottom w:val="single" w:sz="4" w:space="0" w:color="auto"/>
            </w:tcBorders>
            <w:vAlign w:val="center"/>
          </w:tcPr>
          <w:p w14:paraId="096FD488"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proofErr w:type="spellStart"/>
            <w:r w:rsidRPr="001E4D0E">
              <w:rPr>
                <w:rFonts w:ascii="Arial" w:eastAsia="Arial" w:hAnsi="Arial" w:cs="Arial"/>
                <w:sz w:val="20"/>
                <w:szCs w:val="20"/>
                <w:lang w:val="lt-LT"/>
              </w:rPr>
              <w:t>Puskombinezonis</w:t>
            </w:r>
            <w:proofErr w:type="spellEnd"/>
            <w:r w:rsidRPr="001E4D0E">
              <w:rPr>
                <w:rFonts w:ascii="Arial" w:eastAsia="Arial" w:hAnsi="Arial" w:cs="Arial"/>
                <w:sz w:val="20"/>
                <w:szCs w:val="20"/>
                <w:lang w:val="lt-LT"/>
              </w:rPr>
              <w:t xml:space="preserve"> tiesaus silueto, su elastingomis petnešomis, užsegamomis tvirtais plastiko karabinais;</w:t>
            </w:r>
          </w:p>
          <w:p w14:paraId="60A93F09"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abu šonai susagstomi sagomis;</w:t>
            </w:r>
          </w:p>
          <w:p w14:paraId="373BCEC3"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Klubų srityje iš šono įleistos kišenės įstrižomis angomis, su pastiprintais dugnais;</w:t>
            </w:r>
          </w:p>
          <w:p w14:paraId="4ED43D19"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Priekyje ant krūtinės 1 </w:t>
            </w:r>
            <w:proofErr w:type="spellStart"/>
            <w:r w:rsidRPr="001E4D0E">
              <w:rPr>
                <w:rFonts w:ascii="Arial" w:eastAsia="Arial" w:hAnsi="Arial" w:cs="Arial"/>
                <w:sz w:val="20"/>
                <w:szCs w:val="20"/>
                <w:lang w:val="lt-LT"/>
              </w:rPr>
              <w:t>uždėtinė</w:t>
            </w:r>
            <w:proofErr w:type="spellEnd"/>
            <w:r w:rsidRPr="001E4D0E">
              <w:rPr>
                <w:rFonts w:ascii="Arial" w:eastAsia="Arial" w:hAnsi="Arial" w:cs="Arial"/>
                <w:sz w:val="20"/>
                <w:szCs w:val="20"/>
                <w:lang w:val="lt-LT"/>
              </w:rPr>
              <w:t xml:space="preserve"> kišenė, užsegama užtrauktuku per visą kišenės ilgį;</w:t>
            </w:r>
          </w:p>
          <w:p w14:paraId="0B09D4B7" w14:textId="77777777" w:rsidR="00AA0A22" w:rsidRPr="001E4D0E" w:rsidRDefault="00E6435A"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dešinėje pusėje, virš kelių šono srityje gili </w:t>
            </w:r>
            <w:proofErr w:type="spellStart"/>
            <w:r w:rsidRPr="001E4D0E">
              <w:rPr>
                <w:rFonts w:ascii="Arial" w:eastAsia="Arial" w:hAnsi="Arial" w:cs="Arial"/>
                <w:sz w:val="20"/>
                <w:szCs w:val="20"/>
                <w:lang w:val="lt-LT"/>
              </w:rPr>
              <w:t>uždėtinė</w:t>
            </w:r>
            <w:proofErr w:type="spellEnd"/>
            <w:r w:rsidRPr="001E4D0E">
              <w:rPr>
                <w:rFonts w:ascii="Arial" w:eastAsia="Arial" w:hAnsi="Arial" w:cs="Arial"/>
                <w:sz w:val="20"/>
                <w:szCs w:val="20"/>
                <w:lang w:val="lt-LT"/>
              </w:rPr>
              <w:t xml:space="preserve"> dviguba kišenė su nepritvirtinta apačia prie </w:t>
            </w: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kairėje pusėje dviguba </w:t>
            </w:r>
            <w:proofErr w:type="spellStart"/>
            <w:r w:rsidRPr="001E4D0E">
              <w:rPr>
                <w:rFonts w:ascii="Arial" w:eastAsia="Arial" w:hAnsi="Arial" w:cs="Arial"/>
                <w:sz w:val="20"/>
                <w:szCs w:val="20"/>
                <w:lang w:val="lt-LT"/>
              </w:rPr>
              <w:t>uždėtinė</w:t>
            </w:r>
            <w:proofErr w:type="spellEnd"/>
            <w:r w:rsidRPr="001E4D0E">
              <w:rPr>
                <w:rFonts w:ascii="Arial" w:eastAsia="Arial" w:hAnsi="Arial" w:cs="Arial"/>
                <w:sz w:val="20"/>
                <w:szCs w:val="20"/>
                <w:lang w:val="lt-LT"/>
              </w:rPr>
              <w:t xml:space="preserve"> kišenė, kurių viena skirta mobiliajam telefonui su </w:t>
            </w:r>
            <w:proofErr w:type="spellStart"/>
            <w:r w:rsidRPr="001E4D0E">
              <w:rPr>
                <w:rFonts w:ascii="Arial" w:eastAsia="Arial" w:hAnsi="Arial" w:cs="Arial"/>
                <w:sz w:val="20"/>
                <w:szCs w:val="20"/>
                <w:lang w:val="lt-LT"/>
              </w:rPr>
              <w:t>antkišeniais</w:t>
            </w:r>
            <w:proofErr w:type="spellEnd"/>
            <w:r w:rsidRPr="001E4D0E">
              <w:rPr>
                <w:rFonts w:ascii="Arial" w:eastAsia="Arial" w:hAnsi="Arial" w:cs="Arial"/>
                <w:sz w:val="20"/>
                <w:szCs w:val="20"/>
                <w:lang w:val="lt-LT"/>
              </w:rPr>
              <w:t xml:space="preserve"> užsegamais </w:t>
            </w:r>
            <w:proofErr w:type="spellStart"/>
            <w:r w:rsidRPr="001E4D0E">
              <w:rPr>
                <w:rFonts w:ascii="Arial" w:eastAsia="Arial" w:hAnsi="Arial" w:cs="Arial"/>
                <w:sz w:val="20"/>
                <w:szCs w:val="20"/>
                <w:lang w:val="lt-LT"/>
              </w:rPr>
              <w:t>velkro</w:t>
            </w:r>
            <w:proofErr w:type="spellEnd"/>
            <w:r w:rsidRPr="001E4D0E">
              <w:rPr>
                <w:rFonts w:ascii="Arial" w:eastAsia="Arial" w:hAnsi="Arial" w:cs="Arial"/>
                <w:sz w:val="20"/>
                <w:szCs w:val="20"/>
                <w:lang w:val="lt-LT"/>
              </w:rPr>
              <w:t xml:space="preserve"> juosta</w:t>
            </w:r>
            <w:r w:rsidR="002A05E8" w:rsidRPr="001E4D0E">
              <w:rPr>
                <w:rFonts w:ascii="Arial" w:eastAsia="Arial" w:hAnsi="Arial" w:cs="Arial"/>
                <w:sz w:val="20"/>
                <w:szCs w:val="20"/>
                <w:lang w:val="lt-LT"/>
              </w:rPr>
              <w:t xml:space="preserve"> arba užtrauktuku</w:t>
            </w:r>
            <w:r w:rsidRPr="001E4D0E">
              <w:rPr>
                <w:rFonts w:ascii="Arial" w:eastAsia="Arial" w:hAnsi="Arial" w:cs="Arial"/>
                <w:sz w:val="20"/>
                <w:szCs w:val="20"/>
                <w:lang w:val="lt-LT"/>
              </w:rPr>
              <w:t xml:space="preserve">, nepritvirtinta apačia prie </w:t>
            </w: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kad nekliudytų tupiant. Abiejų šlaunies kišenių apačios sutvirtintos</w:t>
            </w:r>
          </w:p>
          <w:p w14:paraId="63E8467C"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Juosmens viduje įsiūta guma;</w:t>
            </w:r>
          </w:p>
          <w:p w14:paraId="4C6D9CA1"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Kelių sritis priekyje bei kelnių dalis ties sėdyne sustiprinta „</w:t>
            </w:r>
            <w:proofErr w:type="spellStart"/>
            <w:r w:rsidRPr="001E4D0E">
              <w:rPr>
                <w:rFonts w:ascii="Arial" w:eastAsia="Arial" w:hAnsi="Arial" w:cs="Arial"/>
                <w:sz w:val="20"/>
                <w:szCs w:val="20"/>
                <w:lang w:val="lt-LT"/>
              </w:rPr>
              <w:t>corduros</w:t>
            </w:r>
            <w:proofErr w:type="spellEnd"/>
            <w:r w:rsidRPr="001E4D0E">
              <w:rPr>
                <w:rFonts w:ascii="Arial" w:eastAsia="Arial" w:hAnsi="Arial" w:cs="Arial"/>
                <w:sz w:val="20"/>
                <w:szCs w:val="20"/>
                <w:lang w:val="lt-LT"/>
              </w:rPr>
              <w:t>“ audiniu.</w:t>
            </w:r>
            <w:r w:rsidRPr="001E4D0E">
              <w:rPr>
                <w:rFonts w:ascii="Arial" w:hAnsi="Arial" w:cs="Arial"/>
                <w:sz w:val="20"/>
                <w:szCs w:val="20"/>
                <w:lang w:val="lt-LT"/>
              </w:rPr>
              <w:t xml:space="preserve"> </w:t>
            </w:r>
            <w:r w:rsidRPr="001E4D0E">
              <w:rPr>
                <w:rFonts w:ascii="Arial" w:eastAsia="Arial" w:hAnsi="Arial" w:cs="Arial"/>
                <w:sz w:val="20"/>
                <w:szCs w:val="20"/>
                <w:lang w:val="lt-LT"/>
              </w:rPr>
              <w:t xml:space="preserve">Kelių srityje suformuotas išgaubimas </w:t>
            </w:r>
            <w:r w:rsidR="004936C9" w:rsidRPr="001E4D0E">
              <w:rPr>
                <w:rFonts w:ascii="Arial" w:eastAsia="Arial" w:hAnsi="Arial" w:cs="Arial"/>
                <w:sz w:val="20"/>
                <w:szCs w:val="20"/>
                <w:lang w:val="lt-LT"/>
              </w:rPr>
              <w:t>klūpomam</w:t>
            </w:r>
            <w:r w:rsidRPr="001E4D0E">
              <w:rPr>
                <w:rFonts w:ascii="Arial" w:eastAsia="Arial" w:hAnsi="Arial" w:cs="Arial"/>
                <w:sz w:val="20"/>
                <w:szCs w:val="20"/>
                <w:lang w:val="lt-LT"/>
              </w:rPr>
              <w:t xml:space="preserve"> darbui bei išformuotos „</w:t>
            </w:r>
            <w:proofErr w:type="spellStart"/>
            <w:r w:rsidRPr="001E4D0E">
              <w:rPr>
                <w:rFonts w:ascii="Arial" w:eastAsia="Arial" w:hAnsi="Arial" w:cs="Arial"/>
                <w:sz w:val="20"/>
                <w:szCs w:val="20"/>
                <w:lang w:val="lt-LT"/>
              </w:rPr>
              <w:t>corduros</w:t>
            </w:r>
            <w:proofErr w:type="spellEnd"/>
            <w:r w:rsidRPr="001E4D0E">
              <w:rPr>
                <w:rFonts w:ascii="Arial" w:eastAsia="Arial" w:hAnsi="Arial" w:cs="Arial"/>
                <w:sz w:val="20"/>
                <w:szCs w:val="20"/>
                <w:lang w:val="lt-LT"/>
              </w:rPr>
              <w:t>“ audinio kišenės antkeliams (įdėjimas iš vidaus per apačią, dydis 25 x 15 cm);</w:t>
            </w:r>
          </w:p>
          <w:p w14:paraId="3D04B18D"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proofErr w:type="spellStart"/>
            <w:r w:rsidRPr="001E4D0E">
              <w:rPr>
                <w:rFonts w:ascii="Arial" w:eastAsia="Arial" w:hAnsi="Arial" w:cs="Arial"/>
                <w:sz w:val="20"/>
                <w:szCs w:val="20"/>
                <w:lang w:val="lt-LT"/>
              </w:rPr>
              <w:t>Klynelis</w:t>
            </w:r>
            <w:proofErr w:type="spellEnd"/>
            <w:r w:rsidRPr="001E4D0E">
              <w:rPr>
                <w:rFonts w:ascii="Arial" w:eastAsia="Arial" w:hAnsi="Arial" w:cs="Arial"/>
                <w:sz w:val="20"/>
                <w:szCs w:val="20"/>
                <w:lang w:val="lt-LT"/>
              </w:rPr>
              <w:t xml:space="preserve"> užsegamas užtrauktuku;</w:t>
            </w:r>
          </w:p>
          <w:p w14:paraId="104FC227"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Dvi galinės </w:t>
            </w:r>
            <w:proofErr w:type="spellStart"/>
            <w:r w:rsidRPr="001E4D0E">
              <w:rPr>
                <w:rFonts w:ascii="Arial" w:eastAsia="Arial" w:hAnsi="Arial" w:cs="Arial"/>
                <w:sz w:val="20"/>
                <w:szCs w:val="20"/>
                <w:lang w:val="lt-LT"/>
              </w:rPr>
              <w:t>uždėtinės</w:t>
            </w:r>
            <w:proofErr w:type="spellEnd"/>
            <w:r w:rsidRPr="001E4D0E">
              <w:rPr>
                <w:rFonts w:ascii="Arial" w:eastAsia="Arial" w:hAnsi="Arial" w:cs="Arial"/>
                <w:sz w:val="20"/>
                <w:szCs w:val="20"/>
                <w:lang w:val="lt-LT"/>
              </w:rPr>
              <w:t xml:space="preserve"> kišenės su </w:t>
            </w:r>
            <w:proofErr w:type="spellStart"/>
            <w:r w:rsidRPr="001E4D0E">
              <w:rPr>
                <w:rFonts w:ascii="Arial" w:eastAsia="Arial" w:hAnsi="Arial" w:cs="Arial"/>
                <w:sz w:val="20"/>
                <w:szCs w:val="20"/>
                <w:lang w:val="lt-LT"/>
              </w:rPr>
              <w:t>antkišeniais</w:t>
            </w:r>
            <w:proofErr w:type="spellEnd"/>
            <w:r w:rsidRPr="001E4D0E">
              <w:rPr>
                <w:rFonts w:ascii="Arial" w:eastAsia="Arial" w:hAnsi="Arial" w:cs="Arial"/>
                <w:sz w:val="20"/>
                <w:szCs w:val="20"/>
                <w:lang w:val="lt-LT"/>
              </w:rPr>
              <w:t xml:space="preserve"> </w:t>
            </w:r>
            <w:r w:rsidR="00A115B2" w:rsidRPr="001E4D0E">
              <w:rPr>
                <w:rFonts w:ascii="Arial" w:eastAsia="Arial" w:hAnsi="Arial" w:cs="Arial"/>
                <w:sz w:val="20"/>
                <w:szCs w:val="20"/>
                <w:lang w:val="lt-LT"/>
              </w:rPr>
              <w:t>kuri</w:t>
            </w:r>
            <w:r w:rsidR="00A86A4F" w:rsidRPr="001E4D0E">
              <w:rPr>
                <w:rFonts w:ascii="Arial" w:eastAsia="Arial" w:hAnsi="Arial" w:cs="Arial"/>
                <w:sz w:val="20"/>
                <w:szCs w:val="20"/>
                <w:lang w:val="lt-LT"/>
              </w:rPr>
              <w:t>e</w:t>
            </w:r>
            <w:r w:rsidR="00A115B2" w:rsidRPr="001E4D0E">
              <w:rPr>
                <w:rFonts w:ascii="Arial" w:eastAsia="Arial" w:hAnsi="Arial" w:cs="Arial"/>
                <w:sz w:val="20"/>
                <w:szCs w:val="20"/>
                <w:lang w:val="lt-LT"/>
              </w:rPr>
              <w:t xml:space="preserve"> turi būti užsegam</w:t>
            </w:r>
            <w:r w:rsidR="00A86A4F" w:rsidRPr="001E4D0E">
              <w:rPr>
                <w:rFonts w:ascii="Arial" w:eastAsia="Arial" w:hAnsi="Arial" w:cs="Arial"/>
                <w:sz w:val="20"/>
                <w:szCs w:val="20"/>
                <w:lang w:val="lt-LT"/>
              </w:rPr>
              <w:t>i</w:t>
            </w:r>
            <w:r w:rsidR="00DD58FB" w:rsidRPr="001E4D0E">
              <w:rPr>
                <w:rFonts w:ascii="Arial" w:eastAsia="Arial" w:hAnsi="Arial" w:cs="Arial"/>
                <w:sz w:val="20"/>
                <w:szCs w:val="20"/>
                <w:lang w:val="lt-LT" w:eastAsia="lt-LT"/>
              </w:rPr>
              <w:t xml:space="preserve"> (</w:t>
            </w:r>
            <w:proofErr w:type="spellStart"/>
            <w:r w:rsidR="00DD58FB" w:rsidRPr="001E4D0E">
              <w:rPr>
                <w:rFonts w:ascii="Arial" w:eastAsia="Arial" w:hAnsi="Arial" w:cs="Arial"/>
                <w:sz w:val="20"/>
                <w:szCs w:val="20"/>
                <w:lang w:val="lt-LT"/>
              </w:rPr>
              <w:t>velcro</w:t>
            </w:r>
            <w:proofErr w:type="spellEnd"/>
            <w:r w:rsidR="00DD58FB" w:rsidRPr="001E4D0E">
              <w:rPr>
                <w:rFonts w:ascii="Arial" w:eastAsia="Arial" w:hAnsi="Arial" w:cs="Arial"/>
                <w:sz w:val="20"/>
                <w:szCs w:val="20"/>
                <w:lang w:val="lt-LT"/>
              </w:rPr>
              <w:t xml:space="preserve"> juosta, užtrauktuk</w:t>
            </w:r>
            <w:r w:rsidR="00477DA4" w:rsidRPr="001E4D0E">
              <w:rPr>
                <w:rFonts w:ascii="Arial" w:eastAsia="Arial" w:hAnsi="Arial" w:cs="Arial"/>
                <w:sz w:val="20"/>
                <w:szCs w:val="20"/>
                <w:lang w:val="lt-LT"/>
              </w:rPr>
              <w:t>u</w:t>
            </w:r>
            <w:r w:rsidR="00DD58FB" w:rsidRPr="001E4D0E">
              <w:rPr>
                <w:rFonts w:ascii="Arial" w:eastAsia="Arial" w:hAnsi="Arial" w:cs="Arial"/>
                <w:sz w:val="20"/>
                <w:szCs w:val="20"/>
                <w:lang w:val="lt-LT"/>
              </w:rPr>
              <w:t xml:space="preserve">, </w:t>
            </w:r>
            <w:proofErr w:type="spellStart"/>
            <w:r w:rsidR="00DD58FB" w:rsidRPr="001E4D0E">
              <w:rPr>
                <w:rFonts w:ascii="Arial" w:eastAsia="Arial" w:hAnsi="Arial" w:cs="Arial"/>
                <w:sz w:val="20"/>
                <w:szCs w:val="20"/>
                <w:lang w:val="lt-LT"/>
              </w:rPr>
              <w:t>spaudėmis</w:t>
            </w:r>
            <w:proofErr w:type="spellEnd"/>
            <w:r w:rsidR="00DD58FB" w:rsidRPr="001E4D0E">
              <w:rPr>
                <w:rFonts w:ascii="Arial" w:eastAsia="Arial" w:hAnsi="Arial" w:cs="Arial"/>
                <w:sz w:val="20"/>
                <w:szCs w:val="20"/>
                <w:lang w:val="lt-LT"/>
              </w:rPr>
              <w:t>)</w:t>
            </w:r>
            <w:r w:rsidRPr="001E4D0E">
              <w:rPr>
                <w:rFonts w:ascii="Arial" w:eastAsia="Arial" w:hAnsi="Arial" w:cs="Arial"/>
                <w:sz w:val="20"/>
                <w:szCs w:val="20"/>
                <w:lang w:val="lt-LT"/>
              </w:rPr>
              <w:t>;</w:t>
            </w:r>
          </w:p>
          <w:p w14:paraId="59F8D846" w14:textId="77777777" w:rsidR="00AA0A22"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Ant </w:t>
            </w: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klešnių, dvi 5 cm pločio </w:t>
            </w:r>
            <w:proofErr w:type="spellStart"/>
            <w:r w:rsidRPr="001E4D0E">
              <w:rPr>
                <w:rFonts w:ascii="Arial" w:eastAsia="Arial" w:hAnsi="Arial" w:cs="Arial"/>
                <w:sz w:val="20"/>
                <w:szCs w:val="20"/>
                <w:lang w:val="lt-LT"/>
              </w:rPr>
              <w:t>retroreflekcinės</w:t>
            </w:r>
            <w:proofErr w:type="spellEnd"/>
            <w:r w:rsidRPr="001E4D0E">
              <w:rPr>
                <w:rFonts w:ascii="Arial" w:eastAsia="Arial" w:hAnsi="Arial" w:cs="Arial"/>
                <w:sz w:val="20"/>
                <w:szCs w:val="20"/>
                <w:lang w:val="lt-LT"/>
              </w:rPr>
              <w:t xml:space="preserve"> juostos* prisiūtos iš abiejų pusių dviem peltakio siūlėm;</w:t>
            </w:r>
          </w:p>
          <w:p w14:paraId="7319C482"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Visos </w:t>
            </w:r>
            <w:proofErr w:type="spellStart"/>
            <w:r w:rsidRPr="001E4D0E">
              <w:rPr>
                <w:rFonts w:ascii="Arial" w:eastAsia="Arial" w:hAnsi="Arial" w:cs="Arial"/>
                <w:sz w:val="20"/>
                <w:szCs w:val="20"/>
                <w:lang w:val="lt-LT"/>
              </w:rPr>
              <w:t>puskombinezonio</w:t>
            </w:r>
            <w:proofErr w:type="spellEnd"/>
            <w:r w:rsidRPr="001E4D0E">
              <w:rPr>
                <w:rFonts w:ascii="Arial" w:eastAsia="Arial" w:hAnsi="Arial" w:cs="Arial"/>
                <w:sz w:val="20"/>
                <w:szCs w:val="20"/>
                <w:lang w:val="lt-LT"/>
              </w:rPr>
              <w:t xml:space="preserve"> pagrindinės siūlės sutvirtintos dviguba peltakio siūle;</w:t>
            </w:r>
          </w:p>
          <w:p w14:paraId="757066CD" w14:textId="0D9DFA92" w:rsidR="00BD4043" w:rsidRPr="001E4D0E" w:rsidRDefault="00984C89" w:rsidP="00C04B85">
            <w:pPr>
              <w:pStyle w:val="Sraopastraipa"/>
              <w:keepLines/>
              <w:numPr>
                <w:ilvl w:val="0"/>
                <w:numId w:val="18"/>
              </w:numPr>
              <w:suppressLineNumbers/>
              <w:suppressAutoHyphens/>
              <w:spacing w:after="0" w:line="240" w:lineRule="auto"/>
              <w:ind w:left="457" w:hanging="425"/>
              <w:jc w:val="both"/>
              <w:rPr>
                <w:rFonts w:ascii="Arial" w:eastAsia="Times New Roman" w:hAnsi="Arial" w:cs="Arial"/>
                <w:sz w:val="20"/>
                <w:szCs w:val="20"/>
                <w:lang w:val="lt-LT" w:eastAsia="lt-LT"/>
              </w:rPr>
            </w:pPr>
            <w:r w:rsidRPr="001E4D0E">
              <w:rPr>
                <w:rFonts w:ascii="Arial" w:eastAsia="Arial" w:hAnsi="Arial" w:cs="Arial"/>
                <w:sz w:val="20"/>
                <w:szCs w:val="20"/>
                <w:lang w:val="lt-LT"/>
              </w:rPr>
              <w:t>Audinio spalva</w:t>
            </w:r>
            <w:r w:rsidR="004936C9" w:rsidRPr="001E4D0E">
              <w:rPr>
                <w:rFonts w:ascii="Arial" w:eastAsia="Arial" w:hAnsi="Arial" w:cs="Arial"/>
                <w:sz w:val="20"/>
                <w:szCs w:val="20"/>
                <w:lang w:val="lt-LT"/>
              </w:rPr>
              <w:t>:</w:t>
            </w:r>
            <w:r w:rsidR="00FD593C" w:rsidRPr="001E4D0E">
              <w:rPr>
                <w:rFonts w:ascii="Times New Roman" w:eastAsia="Times New Roman" w:hAnsi="Times New Roman" w:cs="Times New Roman"/>
                <w:sz w:val="24"/>
                <w:szCs w:val="24"/>
                <w:lang w:val="lt-LT" w:eastAsia="lt-LT"/>
              </w:rPr>
              <w:t xml:space="preserve"> </w:t>
            </w:r>
            <w:r w:rsidR="00C04B85" w:rsidRPr="001E4D0E">
              <w:rPr>
                <w:rFonts w:ascii="Arial" w:hAnsi="Arial" w:cs="Arial"/>
                <w:sz w:val="20"/>
                <w:szCs w:val="20"/>
                <w:lang w:val="lt-LT"/>
              </w:rPr>
              <w:t xml:space="preserve"> </w:t>
            </w:r>
            <w:r w:rsidR="00C04B85" w:rsidRPr="001E4D0E">
              <w:rPr>
                <w:rFonts w:ascii="Arial" w:eastAsia="Times New Roman" w:hAnsi="Arial" w:cs="Arial"/>
                <w:sz w:val="20"/>
                <w:szCs w:val="20"/>
                <w:lang w:val="lt-LT" w:eastAsia="lt-LT"/>
              </w:rPr>
              <w:t xml:space="preserve">pagal Pantone </w:t>
            </w:r>
            <w:proofErr w:type="spellStart"/>
            <w:r w:rsidR="00C04B85" w:rsidRPr="001E4D0E">
              <w:rPr>
                <w:rFonts w:ascii="Arial" w:eastAsia="Times New Roman" w:hAnsi="Arial" w:cs="Arial"/>
                <w:sz w:val="20"/>
                <w:szCs w:val="20"/>
                <w:lang w:val="lt-LT" w:eastAsia="lt-LT"/>
              </w:rPr>
              <w:t>Color</w:t>
            </w:r>
            <w:proofErr w:type="spellEnd"/>
            <w:r w:rsidR="00C04B85" w:rsidRPr="001E4D0E">
              <w:rPr>
                <w:rFonts w:ascii="Arial" w:eastAsia="Times New Roman" w:hAnsi="Arial" w:cs="Arial"/>
                <w:sz w:val="20"/>
                <w:szCs w:val="20"/>
                <w:lang w:val="lt-LT" w:eastAsia="lt-LT"/>
              </w:rPr>
              <w:t xml:space="preserve"> katalogą gali būti </w:t>
            </w:r>
            <w:r w:rsidR="00C04B85" w:rsidRPr="001E4D0E">
              <w:rPr>
                <w:rFonts w:ascii="Arial" w:eastAsia="Times New Roman" w:hAnsi="Arial" w:cs="Arial"/>
                <w:b/>
                <w:bCs/>
                <w:sz w:val="20"/>
                <w:szCs w:val="20"/>
                <w:lang w:val="lt-LT" w:eastAsia="lt-LT"/>
              </w:rPr>
              <w:t>Tamsiai žalia</w:t>
            </w:r>
            <w:r w:rsidR="00C04B85" w:rsidRPr="001E4D0E">
              <w:rPr>
                <w:rFonts w:ascii="Arial" w:eastAsia="Times New Roman" w:hAnsi="Arial" w:cs="Arial"/>
                <w:sz w:val="20"/>
                <w:szCs w:val="20"/>
                <w:lang w:val="lt-LT" w:eastAsia="lt-LT"/>
              </w:rPr>
              <w:t xml:space="preserve"> – </w:t>
            </w:r>
            <w:r w:rsidR="00C04B85" w:rsidRPr="001E4D0E">
              <w:rPr>
                <w:rFonts w:ascii="Arial" w:eastAsia="Times New Roman" w:hAnsi="Arial" w:cs="Arial"/>
                <w:b/>
                <w:bCs/>
                <w:sz w:val="20"/>
                <w:szCs w:val="20"/>
                <w:lang w:val="lt-LT" w:eastAsia="lt-LT"/>
              </w:rPr>
              <w:t>554 arba artima šiai spalvai</w:t>
            </w:r>
            <w:r w:rsidR="00C04B85" w:rsidRPr="001E4D0E">
              <w:rPr>
                <w:rFonts w:ascii="Arial" w:eastAsia="Times New Roman" w:hAnsi="Arial" w:cs="Arial"/>
                <w:sz w:val="20"/>
                <w:szCs w:val="20"/>
                <w:lang w:val="lt-LT" w:eastAsia="lt-LT"/>
              </w:rPr>
              <w:t xml:space="preserve"> bei ryškiai geltona (</w:t>
            </w:r>
            <w:proofErr w:type="spellStart"/>
            <w:r w:rsidR="00C04B85" w:rsidRPr="001E4D0E">
              <w:rPr>
                <w:rFonts w:ascii="Arial" w:eastAsia="Times New Roman" w:hAnsi="Arial" w:cs="Arial"/>
                <w:sz w:val="20"/>
                <w:szCs w:val="20"/>
                <w:lang w:val="lt-LT" w:eastAsia="lt-LT"/>
              </w:rPr>
              <w:t>Hi-</w:t>
            </w:r>
            <w:r w:rsidR="00C04B85" w:rsidRPr="001E4D0E">
              <w:rPr>
                <w:rFonts w:ascii="Arial" w:eastAsia="Times New Roman" w:hAnsi="Arial" w:cs="Arial"/>
                <w:b/>
                <w:bCs/>
                <w:sz w:val="20"/>
                <w:szCs w:val="20"/>
                <w:lang w:val="lt-LT" w:eastAsia="lt-LT"/>
              </w:rPr>
              <w:t>Viz</w:t>
            </w:r>
            <w:proofErr w:type="spellEnd"/>
            <w:r w:rsidR="00C04B85" w:rsidRPr="001E4D0E">
              <w:rPr>
                <w:rFonts w:ascii="Arial" w:eastAsia="Times New Roman" w:hAnsi="Arial" w:cs="Arial"/>
                <w:b/>
                <w:bCs/>
                <w:sz w:val="20"/>
                <w:szCs w:val="20"/>
                <w:lang w:val="lt-LT" w:eastAsia="lt-LT"/>
              </w:rPr>
              <w:t xml:space="preserve">) </w:t>
            </w:r>
            <w:r w:rsidR="00177B41" w:rsidRPr="001E4D0E">
              <w:rPr>
                <w:rFonts w:ascii="Arial" w:eastAsia="Times New Roman" w:hAnsi="Arial" w:cs="Arial"/>
                <w:b/>
                <w:bCs/>
                <w:sz w:val="20"/>
                <w:szCs w:val="20"/>
                <w:lang w:val="lt-LT" w:eastAsia="lt-LT"/>
              </w:rPr>
              <w:t>atitinkanti gero matomumo standartą</w:t>
            </w:r>
            <w:r w:rsidR="00ED15A0" w:rsidRPr="001E4D0E">
              <w:rPr>
                <w:rFonts w:ascii="Arial" w:eastAsia="Times New Roman" w:hAnsi="Arial" w:cs="Arial"/>
                <w:b/>
                <w:bCs/>
                <w:sz w:val="20"/>
                <w:szCs w:val="20"/>
                <w:lang w:val="lt-LT" w:eastAsia="lt-LT"/>
              </w:rPr>
              <w:t xml:space="preserve"> </w:t>
            </w:r>
            <w:r w:rsidR="00C04B85" w:rsidRPr="001E4D0E">
              <w:rPr>
                <w:rFonts w:ascii="Arial" w:eastAsia="Times New Roman" w:hAnsi="Arial" w:cs="Arial"/>
                <w:b/>
                <w:bCs/>
                <w:sz w:val="20"/>
                <w:szCs w:val="20"/>
                <w:lang w:val="lt-LT" w:eastAsia="lt-LT"/>
              </w:rPr>
              <w:t>arba Tamsiai pilka- 432 C arba artima šiai spalvai</w:t>
            </w:r>
            <w:r w:rsidR="00C04B85" w:rsidRPr="001E4D0E">
              <w:rPr>
                <w:rFonts w:ascii="Arial" w:eastAsia="Times New Roman" w:hAnsi="Arial" w:cs="Arial"/>
                <w:sz w:val="20"/>
                <w:szCs w:val="20"/>
                <w:lang w:val="lt-LT" w:eastAsia="lt-LT"/>
              </w:rPr>
              <w:t xml:space="preserve"> bei ryškiai geltona (</w:t>
            </w:r>
            <w:proofErr w:type="spellStart"/>
            <w:r w:rsidR="00C04B85" w:rsidRPr="001E4D0E">
              <w:rPr>
                <w:rFonts w:ascii="Arial" w:eastAsia="Times New Roman" w:hAnsi="Arial" w:cs="Arial"/>
                <w:sz w:val="20"/>
                <w:szCs w:val="20"/>
                <w:lang w:val="lt-LT" w:eastAsia="lt-LT"/>
              </w:rPr>
              <w:t>Hi-Viz</w:t>
            </w:r>
            <w:proofErr w:type="spellEnd"/>
            <w:r w:rsidR="00C04B85" w:rsidRPr="001E4D0E">
              <w:rPr>
                <w:rFonts w:ascii="Arial" w:eastAsia="Times New Roman" w:hAnsi="Arial" w:cs="Arial"/>
                <w:sz w:val="20"/>
                <w:szCs w:val="20"/>
                <w:lang w:val="lt-LT" w:eastAsia="lt-LT"/>
              </w:rPr>
              <w:t>) atitinkanti gero matomumo standartą</w:t>
            </w:r>
            <w:r w:rsidR="00147F3E" w:rsidRPr="001E4D0E">
              <w:rPr>
                <w:rFonts w:ascii="Arial" w:eastAsia="Times New Roman" w:hAnsi="Arial" w:cs="Arial"/>
                <w:sz w:val="20"/>
                <w:szCs w:val="20"/>
                <w:lang w:val="lt-LT" w:eastAsia="lt-LT"/>
              </w:rPr>
              <w:t>;</w:t>
            </w:r>
          </w:p>
          <w:p w14:paraId="4CE432B6"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Nominali pluoštinė sudėtis nuo 35 iki 60% medvilnė ir nuo 65 iki 40 % poliesteris;</w:t>
            </w:r>
          </w:p>
          <w:p w14:paraId="3041900E"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Nominalus paviršiaus tankis 300 ± 25 g/ m²;</w:t>
            </w:r>
          </w:p>
          <w:p w14:paraId="4DB9FF60"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Skalbimo temperatūra ne mažiau kaip 40 ºC;</w:t>
            </w:r>
          </w:p>
          <w:p w14:paraId="76627813" w14:textId="77777777" w:rsidR="00BD4043"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Atitikimas standartams : EN 13688:2013;  LST EN ISO 20471:2013 1 klasė;</w:t>
            </w:r>
          </w:p>
          <w:p w14:paraId="34437183" w14:textId="07021814" w:rsidR="00984C89" w:rsidRPr="001E4D0E" w:rsidRDefault="00984C89" w:rsidP="00C13D30">
            <w:pPr>
              <w:pStyle w:val="Sraopastraipa"/>
              <w:keepLines/>
              <w:numPr>
                <w:ilvl w:val="0"/>
                <w:numId w:val="18"/>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Dydžiai: Nuo </w:t>
            </w:r>
            <w:r w:rsidR="00E34D93" w:rsidRPr="001E4D0E">
              <w:rPr>
                <w:rFonts w:ascii="Arial" w:eastAsia="Arial" w:hAnsi="Arial" w:cs="Arial"/>
                <w:sz w:val="20"/>
                <w:szCs w:val="20"/>
                <w:lang w:val="lt-LT"/>
              </w:rPr>
              <w:t>46 iki 66</w:t>
            </w:r>
            <w:r w:rsidRPr="001E4D0E">
              <w:rPr>
                <w:rFonts w:ascii="Arial" w:eastAsia="Arial" w:hAnsi="Arial" w:cs="Arial"/>
                <w:sz w:val="20"/>
                <w:szCs w:val="20"/>
                <w:lang w:val="lt-LT"/>
              </w:rPr>
              <w:t xml:space="preserve"> (Nurodoma užsakant).</w:t>
            </w:r>
          </w:p>
        </w:tc>
      </w:tr>
      <w:tr w:rsidR="00984C89" w:rsidRPr="001E4D0E" w14:paraId="3CC2F946" w14:textId="77777777" w:rsidTr="004936C9">
        <w:tc>
          <w:tcPr>
            <w:tcW w:w="560" w:type="dxa"/>
            <w:tcBorders>
              <w:top w:val="single" w:sz="4" w:space="0" w:color="auto"/>
              <w:bottom w:val="single" w:sz="4" w:space="0" w:color="auto"/>
            </w:tcBorders>
            <w:vAlign w:val="center"/>
          </w:tcPr>
          <w:p w14:paraId="52148221" w14:textId="06E178F6" w:rsidR="00984C89" w:rsidRPr="001E4D0E" w:rsidRDefault="00984C89"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2.3.</w:t>
            </w:r>
          </w:p>
        </w:tc>
        <w:tc>
          <w:tcPr>
            <w:tcW w:w="1845" w:type="dxa"/>
            <w:tcBorders>
              <w:top w:val="single" w:sz="4" w:space="0" w:color="auto"/>
              <w:bottom w:val="single" w:sz="4" w:space="0" w:color="auto"/>
            </w:tcBorders>
            <w:vAlign w:val="center"/>
          </w:tcPr>
          <w:p w14:paraId="77D11C87" w14:textId="012E9375" w:rsidR="00984C89" w:rsidRPr="001E4D0E" w:rsidRDefault="00984C89" w:rsidP="00B36B56">
            <w:pPr>
              <w:tabs>
                <w:tab w:val="left" w:pos="312"/>
              </w:tabs>
              <w:contextualSpacing/>
              <w:jc w:val="both"/>
              <w:rPr>
                <w:rFonts w:ascii="Arial" w:hAnsi="Arial" w:cs="Arial"/>
                <w:color w:val="000000"/>
                <w:sz w:val="20"/>
                <w:szCs w:val="20"/>
                <w:lang w:val="lt-LT"/>
              </w:rPr>
            </w:pPr>
            <w:r w:rsidRPr="001E4D0E">
              <w:rPr>
                <w:rFonts w:ascii="Arial" w:hAnsi="Arial" w:cs="Arial"/>
                <w:color w:val="000000"/>
                <w:sz w:val="20"/>
                <w:szCs w:val="20"/>
                <w:lang w:val="lt-LT"/>
              </w:rPr>
              <w:t>Kelnės darbininko (darbo kostiumo dalis)</w:t>
            </w:r>
          </w:p>
        </w:tc>
        <w:tc>
          <w:tcPr>
            <w:tcW w:w="7371" w:type="dxa"/>
            <w:tcBorders>
              <w:top w:val="single" w:sz="4" w:space="0" w:color="auto"/>
              <w:bottom w:val="single" w:sz="4" w:space="0" w:color="auto"/>
            </w:tcBorders>
            <w:vAlign w:val="center"/>
          </w:tcPr>
          <w:p w14:paraId="6C83B689" w14:textId="77777777" w:rsidR="00C91A3C" w:rsidRPr="001E4D0E" w:rsidRDefault="00725EE7"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T</w:t>
            </w:r>
            <w:r w:rsidR="00984C89" w:rsidRPr="001E4D0E">
              <w:rPr>
                <w:rFonts w:ascii="Arial" w:eastAsia="Arial" w:hAnsi="Arial" w:cs="Arial"/>
                <w:sz w:val="20"/>
                <w:szCs w:val="20"/>
                <w:lang w:val="lt-LT"/>
              </w:rPr>
              <w:t>iesaus silueto;</w:t>
            </w:r>
          </w:p>
          <w:p w14:paraId="024B793D"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Juosmens viduje </w:t>
            </w:r>
            <w:r w:rsidR="00A96552" w:rsidRPr="001E4D0E">
              <w:rPr>
                <w:rFonts w:ascii="Arial" w:eastAsia="Arial" w:hAnsi="Arial" w:cs="Arial"/>
                <w:sz w:val="20"/>
                <w:szCs w:val="20"/>
                <w:lang w:val="lt-LT"/>
              </w:rPr>
              <w:t xml:space="preserve">abejuose šonuose arba nugaroje </w:t>
            </w:r>
            <w:r w:rsidR="009F0010" w:rsidRPr="001E4D0E">
              <w:rPr>
                <w:rFonts w:ascii="Arial" w:eastAsia="Arial" w:hAnsi="Arial" w:cs="Arial"/>
                <w:sz w:val="20"/>
                <w:szCs w:val="20"/>
                <w:lang w:val="lt-LT"/>
              </w:rPr>
              <w:t xml:space="preserve">įsiūta </w:t>
            </w:r>
            <w:r w:rsidRPr="001E4D0E">
              <w:rPr>
                <w:rFonts w:ascii="Arial" w:eastAsia="Arial" w:hAnsi="Arial" w:cs="Arial"/>
                <w:sz w:val="20"/>
                <w:szCs w:val="20"/>
                <w:lang w:val="lt-LT"/>
              </w:rPr>
              <w:t>guma juosmens reguliavimui (mažinti/didinti);</w:t>
            </w:r>
          </w:p>
          <w:p w14:paraId="1A5CDCA3"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Klubų srityje iš šono įleistos kišenės įstrižomis angomis, su pastiprintais dugnais;</w:t>
            </w:r>
          </w:p>
          <w:p w14:paraId="319883D6" w14:textId="6544ACEC" w:rsidR="00C91A3C" w:rsidRPr="001E4D0E" w:rsidRDefault="007E699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D</w:t>
            </w:r>
            <w:r w:rsidR="00984C89" w:rsidRPr="001E4D0E">
              <w:rPr>
                <w:rFonts w:ascii="Arial" w:eastAsia="Arial" w:hAnsi="Arial" w:cs="Arial"/>
                <w:sz w:val="20"/>
                <w:szCs w:val="20"/>
                <w:lang w:val="lt-LT"/>
              </w:rPr>
              <w:t>ešinėje pusėje, virš kelių šono srityje g</w:t>
            </w:r>
            <w:r w:rsidR="00416068" w:rsidRPr="001E4D0E">
              <w:rPr>
                <w:rFonts w:ascii="Arial" w:eastAsia="Arial" w:hAnsi="Arial" w:cs="Arial"/>
                <w:sz w:val="20"/>
                <w:szCs w:val="20"/>
                <w:lang w:val="lt-LT"/>
              </w:rPr>
              <w:t>i</w:t>
            </w:r>
            <w:r w:rsidR="00984C89" w:rsidRPr="001E4D0E">
              <w:rPr>
                <w:rFonts w:ascii="Arial" w:eastAsia="Arial" w:hAnsi="Arial" w:cs="Arial"/>
                <w:sz w:val="20"/>
                <w:szCs w:val="20"/>
                <w:lang w:val="lt-LT"/>
              </w:rPr>
              <w:t xml:space="preserve">li </w:t>
            </w:r>
            <w:proofErr w:type="spellStart"/>
            <w:r w:rsidR="00984C89" w:rsidRPr="001E4D0E">
              <w:rPr>
                <w:rFonts w:ascii="Arial" w:eastAsia="Arial" w:hAnsi="Arial" w:cs="Arial"/>
                <w:sz w:val="20"/>
                <w:szCs w:val="20"/>
                <w:lang w:val="lt-LT"/>
              </w:rPr>
              <w:t>uždėtinė</w:t>
            </w:r>
            <w:proofErr w:type="spellEnd"/>
            <w:r w:rsidR="00984C89" w:rsidRPr="001E4D0E">
              <w:rPr>
                <w:rFonts w:ascii="Arial" w:eastAsia="Arial" w:hAnsi="Arial" w:cs="Arial"/>
                <w:sz w:val="20"/>
                <w:szCs w:val="20"/>
                <w:lang w:val="lt-LT"/>
              </w:rPr>
              <w:t xml:space="preserve"> dviguba kišenė su nepritvirtinta apačia prie </w:t>
            </w:r>
            <w:r w:rsidR="00416068" w:rsidRPr="001E4D0E">
              <w:rPr>
                <w:rFonts w:ascii="Arial" w:eastAsia="Arial" w:hAnsi="Arial" w:cs="Arial"/>
                <w:sz w:val="20"/>
                <w:szCs w:val="20"/>
                <w:lang w:val="lt-LT"/>
              </w:rPr>
              <w:t>kelnių</w:t>
            </w:r>
            <w:r w:rsidR="00984C89" w:rsidRPr="001E4D0E">
              <w:rPr>
                <w:rFonts w:ascii="Arial" w:eastAsia="Arial" w:hAnsi="Arial" w:cs="Arial"/>
                <w:sz w:val="20"/>
                <w:szCs w:val="20"/>
                <w:lang w:val="lt-LT"/>
              </w:rPr>
              <w:t xml:space="preserve">, kairėje pusėje dviguba </w:t>
            </w:r>
            <w:proofErr w:type="spellStart"/>
            <w:r w:rsidR="00984C89" w:rsidRPr="001E4D0E">
              <w:rPr>
                <w:rFonts w:ascii="Arial" w:eastAsia="Arial" w:hAnsi="Arial" w:cs="Arial"/>
                <w:sz w:val="20"/>
                <w:szCs w:val="20"/>
                <w:lang w:val="lt-LT"/>
              </w:rPr>
              <w:t>uždėtinė</w:t>
            </w:r>
            <w:proofErr w:type="spellEnd"/>
            <w:r w:rsidR="00984C89" w:rsidRPr="001E4D0E">
              <w:rPr>
                <w:rFonts w:ascii="Arial" w:eastAsia="Arial" w:hAnsi="Arial" w:cs="Arial"/>
                <w:sz w:val="20"/>
                <w:szCs w:val="20"/>
                <w:lang w:val="lt-LT"/>
              </w:rPr>
              <w:t xml:space="preserve"> kišenė, kurių viena skirta mobiliajam telefonui su </w:t>
            </w:r>
            <w:proofErr w:type="spellStart"/>
            <w:r w:rsidR="00984C89" w:rsidRPr="001E4D0E">
              <w:rPr>
                <w:rFonts w:ascii="Arial" w:eastAsia="Arial" w:hAnsi="Arial" w:cs="Arial"/>
                <w:sz w:val="20"/>
                <w:szCs w:val="20"/>
                <w:lang w:val="lt-LT"/>
              </w:rPr>
              <w:t>antkišeniais</w:t>
            </w:r>
            <w:proofErr w:type="spellEnd"/>
            <w:r w:rsidR="00984C89" w:rsidRPr="001E4D0E">
              <w:rPr>
                <w:rFonts w:ascii="Arial" w:eastAsia="Arial" w:hAnsi="Arial" w:cs="Arial"/>
                <w:sz w:val="20"/>
                <w:szCs w:val="20"/>
                <w:lang w:val="lt-LT"/>
              </w:rPr>
              <w:t xml:space="preserve"> užsegamais </w:t>
            </w:r>
            <w:proofErr w:type="spellStart"/>
            <w:r w:rsidR="00984C89" w:rsidRPr="001E4D0E">
              <w:rPr>
                <w:rFonts w:ascii="Arial" w:eastAsia="Arial" w:hAnsi="Arial" w:cs="Arial"/>
                <w:sz w:val="20"/>
                <w:szCs w:val="20"/>
                <w:lang w:val="lt-LT"/>
              </w:rPr>
              <w:t>velkro</w:t>
            </w:r>
            <w:proofErr w:type="spellEnd"/>
            <w:r w:rsidR="00984C89" w:rsidRPr="001E4D0E">
              <w:rPr>
                <w:rFonts w:ascii="Arial" w:eastAsia="Arial" w:hAnsi="Arial" w:cs="Arial"/>
                <w:sz w:val="20"/>
                <w:szCs w:val="20"/>
                <w:lang w:val="lt-LT"/>
              </w:rPr>
              <w:t xml:space="preserve"> juosta, </w:t>
            </w:r>
            <w:r w:rsidR="00984C89" w:rsidRPr="001E4D0E">
              <w:rPr>
                <w:rFonts w:ascii="Arial" w:eastAsia="Arial" w:hAnsi="Arial" w:cs="Arial"/>
                <w:sz w:val="20"/>
                <w:szCs w:val="20"/>
                <w:lang w:val="lt-LT"/>
              </w:rPr>
              <w:lastRenderedPageBreak/>
              <w:t xml:space="preserve">nepritvirtinta apačia prie </w:t>
            </w:r>
            <w:r w:rsidR="003B2E46" w:rsidRPr="001E4D0E">
              <w:rPr>
                <w:rFonts w:ascii="Arial" w:eastAsia="Arial" w:hAnsi="Arial" w:cs="Arial"/>
                <w:sz w:val="20"/>
                <w:szCs w:val="20"/>
                <w:lang w:val="lt-LT"/>
              </w:rPr>
              <w:t>kelnių</w:t>
            </w:r>
            <w:r w:rsidR="00984C89" w:rsidRPr="001E4D0E">
              <w:rPr>
                <w:rFonts w:ascii="Arial" w:eastAsia="Arial" w:hAnsi="Arial" w:cs="Arial"/>
                <w:sz w:val="20"/>
                <w:szCs w:val="20"/>
                <w:lang w:val="lt-LT"/>
              </w:rPr>
              <w:t>, kad nekliudytų tupiant. Abiejų šlaunies kišenių apačios sutvirtintos;</w:t>
            </w:r>
          </w:p>
          <w:p w14:paraId="35B45900"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Kelnių kelių sritis priekyje bei kelnių dalis ties sėdyne sustiprinta „</w:t>
            </w:r>
            <w:proofErr w:type="spellStart"/>
            <w:r w:rsidRPr="001E4D0E">
              <w:rPr>
                <w:rFonts w:ascii="Arial" w:eastAsia="Arial" w:hAnsi="Arial" w:cs="Arial"/>
                <w:sz w:val="20"/>
                <w:szCs w:val="20"/>
                <w:lang w:val="lt-LT"/>
              </w:rPr>
              <w:t>corduros</w:t>
            </w:r>
            <w:proofErr w:type="spellEnd"/>
            <w:r w:rsidRPr="001E4D0E">
              <w:rPr>
                <w:rFonts w:ascii="Arial" w:eastAsia="Arial" w:hAnsi="Arial" w:cs="Arial"/>
                <w:sz w:val="20"/>
                <w:szCs w:val="20"/>
                <w:lang w:val="lt-LT"/>
              </w:rPr>
              <w:t>“ audiniu.</w:t>
            </w:r>
            <w:r w:rsidRPr="001E4D0E">
              <w:rPr>
                <w:rFonts w:ascii="Arial" w:hAnsi="Arial" w:cs="Arial"/>
                <w:sz w:val="20"/>
                <w:szCs w:val="20"/>
                <w:lang w:val="lt-LT"/>
              </w:rPr>
              <w:t xml:space="preserve"> </w:t>
            </w:r>
            <w:r w:rsidRPr="001E4D0E">
              <w:rPr>
                <w:rFonts w:ascii="Arial" w:eastAsia="Arial" w:hAnsi="Arial" w:cs="Arial"/>
                <w:sz w:val="20"/>
                <w:szCs w:val="20"/>
                <w:lang w:val="lt-LT"/>
              </w:rPr>
              <w:t xml:space="preserve">Kelių srityje suformuotas išgaubimas </w:t>
            </w:r>
            <w:r w:rsidR="00CA7B46" w:rsidRPr="001E4D0E">
              <w:rPr>
                <w:rFonts w:ascii="Arial" w:eastAsia="Arial" w:hAnsi="Arial" w:cs="Arial"/>
                <w:sz w:val="20"/>
                <w:szCs w:val="20"/>
                <w:lang w:val="lt-LT"/>
              </w:rPr>
              <w:t>klūpomam</w:t>
            </w:r>
            <w:r w:rsidRPr="001E4D0E">
              <w:rPr>
                <w:rFonts w:ascii="Arial" w:eastAsia="Arial" w:hAnsi="Arial" w:cs="Arial"/>
                <w:sz w:val="20"/>
                <w:szCs w:val="20"/>
                <w:lang w:val="lt-LT"/>
              </w:rPr>
              <w:t xml:space="preserve"> darbui bei išformuotos „</w:t>
            </w:r>
            <w:proofErr w:type="spellStart"/>
            <w:r w:rsidRPr="001E4D0E">
              <w:rPr>
                <w:rFonts w:ascii="Arial" w:eastAsia="Arial" w:hAnsi="Arial" w:cs="Arial"/>
                <w:sz w:val="20"/>
                <w:szCs w:val="20"/>
                <w:lang w:val="lt-LT"/>
              </w:rPr>
              <w:t>corduros</w:t>
            </w:r>
            <w:proofErr w:type="spellEnd"/>
            <w:r w:rsidRPr="001E4D0E">
              <w:rPr>
                <w:rFonts w:ascii="Arial" w:eastAsia="Arial" w:hAnsi="Arial" w:cs="Arial"/>
                <w:sz w:val="20"/>
                <w:szCs w:val="20"/>
                <w:lang w:val="lt-LT"/>
              </w:rPr>
              <w:t>“ audinio kišenės antkeliams (įdėjimas iš vidaus per apačią, dydis 25 x 15 cm);</w:t>
            </w:r>
          </w:p>
          <w:p w14:paraId="7202245A"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proofErr w:type="spellStart"/>
            <w:r w:rsidRPr="001E4D0E">
              <w:rPr>
                <w:rFonts w:ascii="Arial" w:eastAsia="Arial" w:hAnsi="Arial" w:cs="Arial"/>
                <w:sz w:val="20"/>
                <w:szCs w:val="20"/>
                <w:lang w:val="lt-LT"/>
              </w:rPr>
              <w:t>Klynelis</w:t>
            </w:r>
            <w:proofErr w:type="spellEnd"/>
            <w:r w:rsidRPr="001E4D0E">
              <w:rPr>
                <w:rFonts w:ascii="Arial" w:eastAsia="Arial" w:hAnsi="Arial" w:cs="Arial"/>
                <w:sz w:val="20"/>
                <w:szCs w:val="20"/>
                <w:lang w:val="lt-LT"/>
              </w:rPr>
              <w:t xml:space="preserve"> užsegamas užtrauktuku;</w:t>
            </w:r>
          </w:p>
          <w:p w14:paraId="0046BBD5"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Dvi galinės </w:t>
            </w:r>
            <w:proofErr w:type="spellStart"/>
            <w:r w:rsidRPr="001E4D0E">
              <w:rPr>
                <w:rFonts w:ascii="Arial" w:eastAsia="Arial" w:hAnsi="Arial" w:cs="Arial"/>
                <w:sz w:val="20"/>
                <w:szCs w:val="20"/>
                <w:lang w:val="lt-LT"/>
              </w:rPr>
              <w:t>uždėtinės</w:t>
            </w:r>
            <w:proofErr w:type="spellEnd"/>
            <w:r w:rsidRPr="001E4D0E">
              <w:rPr>
                <w:rFonts w:ascii="Arial" w:eastAsia="Arial" w:hAnsi="Arial" w:cs="Arial"/>
                <w:sz w:val="20"/>
                <w:szCs w:val="20"/>
                <w:lang w:val="lt-LT"/>
              </w:rPr>
              <w:t xml:space="preserve"> kišenės su </w:t>
            </w:r>
            <w:proofErr w:type="spellStart"/>
            <w:r w:rsidRPr="001E4D0E">
              <w:rPr>
                <w:rFonts w:ascii="Arial" w:eastAsia="Arial" w:hAnsi="Arial" w:cs="Arial"/>
                <w:sz w:val="20"/>
                <w:szCs w:val="20"/>
                <w:lang w:val="lt-LT"/>
              </w:rPr>
              <w:t>antkišeniais</w:t>
            </w:r>
            <w:proofErr w:type="spellEnd"/>
            <w:r w:rsidRPr="001E4D0E">
              <w:rPr>
                <w:rFonts w:ascii="Arial" w:eastAsia="Arial" w:hAnsi="Arial" w:cs="Arial"/>
                <w:sz w:val="20"/>
                <w:szCs w:val="20"/>
                <w:lang w:val="lt-LT"/>
              </w:rPr>
              <w:t xml:space="preserve"> užsegama </w:t>
            </w:r>
            <w:proofErr w:type="spellStart"/>
            <w:r w:rsidRPr="001E4D0E">
              <w:rPr>
                <w:rFonts w:ascii="Arial" w:eastAsia="Arial" w:hAnsi="Arial" w:cs="Arial"/>
                <w:sz w:val="20"/>
                <w:szCs w:val="20"/>
                <w:lang w:val="lt-LT"/>
              </w:rPr>
              <w:t>velcru</w:t>
            </w:r>
            <w:proofErr w:type="spellEnd"/>
            <w:r w:rsidR="00A4032B" w:rsidRPr="001E4D0E">
              <w:rPr>
                <w:rFonts w:ascii="Arial" w:eastAsia="Arial" w:hAnsi="Arial" w:cs="Arial"/>
                <w:sz w:val="20"/>
                <w:szCs w:val="20"/>
                <w:lang w:val="lt-LT"/>
              </w:rPr>
              <w:t xml:space="preserve"> arba užtrauktuku</w:t>
            </w:r>
            <w:r w:rsidRPr="001E4D0E">
              <w:rPr>
                <w:rFonts w:ascii="Arial" w:eastAsia="Arial" w:hAnsi="Arial" w:cs="Arial"/>
                <w:sz w:val="20"/>
                <w:szCs w:val="20"/>
                <w:lang w:val="lt-LT"/>
              </w:rPr>
              <w:t>;</w:t>
            </w:r>
          </w:p>
          <w:p w14:paraId="4335F000"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Ant </w:t>
            </w:r>
            <w:r w:rsidR="002F5076" w:rsidRPr="001E4D0E">
              <w:rPr>
                <w:rFonts w:ascii="Arial" w:eastAsia="Arial" w:hAnsi="Arial" w:cs="Arial"/>
                <w:sz w:val="20"/>
                <w:szCs w:val="20"/>
                <w:lang w:val="lt-LT"/>
              </w:rPr>
              <w:t>kelnių</w:t>
            </w:r>
            <w:r w:rsidRPr="001E4D0E">
              <w:rPr>
                <w:rFonts w:ascii="Arial" w:eastAsia="Arial" w:hAnsi="Arial" w:cs="Arial"/>
                <w:sz w:val="20"/>
                <w:szCs w:val="20"/>
                <w:lang w:val="lt-LT"/>
              </w:rPr>
              <w:t xml:space="preserve"> klešnių, dvi 5 cm pločio </w:t>
            </w:r>
            <w:proofErr w:type="spellStart"/>
            <w:r w:rsidRPr="001E4D0E">
              <w:rPr>
                <w:rFonts w:ascii="Arial" w:eastAsia="Arial" w:hAnsi="Arial" w:cs="Arial"/>
                <w:sz w:val="20"/>
                <w:szCs w:val="20"/>
                <w:lang w:val="lt-LT"/>
              </w:rPr>
              <w:t>retroreflekcinės</w:t>
            </w:r>
            <w:proofErr w:type="spellEnd"/>
            <w:r w:rsidRPr="001E4D0E">
              <w:rPr>
                <w:rFonts w:ascii="Arial" w:eastAsia="Arial" w:hAnsi="Arial" w:cs="Arial"/>
                <w:sz w:val="20"/>
                <w:szCs w:val="20"/>
                <w:lang w:val="lt-LT"/>
              </w:rPr>
              <w:t xml:space="preserve"> juostos* prisiūtos iš abiejų pusių dviem peltakio siūlėm;</w:t>
            </w:r>
          </w:p>
          <w:p w14:paraId="5B77D435"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Visos </w:t>
            </w:r>
            <w:r w:rsidR="002F5076" w:rsidRPr="001E4D0E">
              <w:rPr>
                <w:rFonts w:ascii="Arial" w:eastAsia="Arial" w:hAnsi="Arial" w:cs="Arial"/>
                <w:sz w:val="20"/>
                <w:szCs w:val="20"/>
                <w:lang w:val="lt-LT"/>
              </w:rPr>
              <w:t>kelnių</w:t>
            </w:r>
            <w:r w:rsidRPr="001E4D0E">
              <w:rPr>
                <w:rFonts w:ascii="Arial" w:eastAsia="Arial" w:hAnsi="Arial" w:cs="Arial"/>
                <w:sz w:val="20"/>
                <w:szCs w:val="20"/>
                <w:lang w:val="lt-LT"/>
              </w:rPr>
              <w:t xml:space="preserve"> pagrindinės siūlės sutvirtintos dviguba peltakio siūle;</w:t>
            </w:r>
          </w:p>
          <w:p w14:paraId="6A449D85" w14:textId="19CF4717" w:rsidR="00C91A3C" w:rsidRPr="001E4D0E" w:rsidRDefault="00984C89" w:rsidP="0009726D">
            <w:pPr>
              <w:pStyle w:val="Sraopastraipa"/>
              <w:keepLines/>
              <w:numPr>
                <w:ilvl w:val="0"/>
                <w:numId w:val="19"/>
              </w:numPr>
              <w:suppressLineNumbers/>
              <w:suppressAutoHyphens/>
              <w:spacing w:after="0" w:line="240" w:lineRule="auto"/>
              <w:ind w:left="457" w:hanging="457"/>
              <w:jc w:val="both"/>
              <w:rPr>
                <w:rFonts w:ascii="Arial" w:eastAsia="Times New Roman" w:hAnsi="Arial" w:cs="Arial"/>
                <w:sz w:val="20"/>
                <w:szCs w:val="20"/>
                <w:lang w:val="lt-LT"/>
              </w:rPr>
            </w:pPr>
            <w:r w:rsidRPr="001E4D0E">
              <w:rPr>
                <w:rFonts w:ascii="Arial" w:eastAsia="Arial" w:hAnsi="Arial" w:cs="Arial"/>
                <w:sz w:val="20"/>
                <w:szCs w:val="20"/>
                <w:lang w:val="lt-LT"/>
              </w:rPr>
              <w:t>Audinio spalva</w:t>
            </w:r>
            <w:r w:rsidR="008F4E3A" w:rsidRPr="001E4D0E">
              <w:rPr>
                <w:rFonts w:ascii="Arial" w:eastAsia="Arial" w:hAnsi="Arial" w:cs="Arial"/>
                <w:sz w:val="20"/>
                <w:szCs w:val="20"/>
                <w:lang w:val="lt-LT"/>
              </w:rPr>
              <w:t xml:space="preserve">: </w:t>
            </w:r>
            <w:r w:rsidR="00760F83" w:rsidRPr="001E4D0E">
              <w:rPr>
                <w:rFonts w:ascii="Arial" w:eastAsia="Times New Roman" w:hAnsi="Arial" w:cs="Arial"/>
                <w:sz w:val="20"/>
                <w:szCs w:val="20"/>
                <w:lang w:val="lt-LT" w:eastAsia="lt-LT"/>
              </w:rPr>
              <w:t xml:space="preserve"> </w:t>
            </w:r>
            <w:r w:rsidR="00C04B85" w:rsidRPr="001E4D0E">
              <w:rPr>
                <w:rFonts w:ascii="Arial" w:eastAsia="Times New Roman" w:hAnsi="Arial" w:cs="Arial"/>
                <w:sz w:val="20"/>
                <w:szCs w:val="20"/>
                <w:lang w:val="lt-LT" w:eastAsia="lt-LT"/>
              </w:rPr>
              <w:t xml:space="preserve"> pagal Pantone </w:t>
            </w:r>
            <w:proofErr w:type="spellStart"/>
            <w:r w:rsidR="00C04B85" w:rsidRPr="001E4D0E">
              <w:rPr>
                <w:rFonts w:ascii="Arial" w:eastAsia="Times New Roman" w:hAnsi="Arial" w:cs="Arial"/>
                <w:sz w:val="20"/>
                <w:szCs w:val="20"/>
                <w:lang w:val="lt-LT" w:eastAsia="lt-LT"/>
              </w:rPr>
              <w:t>Color</w:t>
            </w:r>
            <w:proofErr w:type="spellEnd"/>
            <w:r w:rsidR="00C04B85" w:rsidRPr="001E4D0E">
              <w:rPr>
                <w:rFonts w:ascii="Arial" w:eastAsia="Times New Roman" w:hAnsi="Arial" w:cs="Arial"/>
                <w:sz w:val="20"/>
                <w:szCs w:val="20"/>
                <w:lang w:val="lt-LT" w:eastAsia="lt-LT"/>
              </w:rPr>
              <w:t xml:space="preserve"> katalogą gali būti </w:t>
            </w:r>
            <w:r w:rsidR="00C04B85" w:rsidRPr="001E4D0E">
              <w:rPr>
                <w:rFonts w:ascii="Arial" w:eastAsia="Times New Roman" w:hAnsi="Arial" w:cs="Arial"/>
                <w:b/>
                <w:bCs/>
                <w:sz w:val="20"/>
                <w:szCs w:val="20"/>
                <w:lang w:val="lt-LT" w:eastAsia="lt-LT"/>
              </w:rPr>
              <w:t>Tamsiai žalia</w:t>
            </w:r>
            <w:r w:rsidR="00C04B85" w:rsidRPr="001E4D0E">
              <w:rPr>
                <w:rFonts w:ascii="Arial" w:eastAsia="Times New Roman" w:hAnsi="Arial" w:cs="Arial"/>
                <w:sz w:val="20"/>
                <w:szCs w:val="20"/>
                <w:lang w:val="lt-LT" w:eastAsia="lt-LT"/>
              </w:rPr>
              <w:t xml:space="preserve"> – </w:t>
            </w:r>
            <w:r w:rsidR="00C04B85" w:rsidRPr="001E4D0E">
              <w:rPr>
                <w:rFonts w:ascii="Arial" w:eastAsia="Times New Roman" w:hAnsi="Arial" w:cs="Arial"/>
                <w:b/>
                <w:bCs/>
                <w:sz w:val="20"/>
                <w:szCs w:val="20"/>
                <w:lang w:val="lt-LT" w:eastAsia="lt-LT"/>
              </w:rPr>
              <w:t>554 arba artima šiai spalvai</w:t>
            </w:r>
            <w:r w:rsidR="00C04B85" w:rsidRPr="001E4D0E">
              <w:rPr>
                <w:rFonts w:ascii="Arial" w:eastAsia="Times New Roman" w:hAnsi="Arial" w:cs="Arial"/>
                <w:sz w:val="20"/>
                <w:szCs w:val="20"/>
                <w:lang w:val="lt-LT" w:eastAsia="lt-LT"/>
              </w:rPr>
              <w:t xml:space="preserve"> bei ryškiai geltona (</w:t>
            </w:r>
            <w:proofErr w:type="spellStart"/>
            <w:r w:rsidR="00C04B85" w:rsidRPr="001E4D0E">
              <w:rPr>
                <w:rFonts w:ascii="Arial" w:eastAsia="Times New Roman" w:hAnsi="Arial" w:cs="Arial"/>
                <w:sz w:val="20"/>
                <w:szCs w:val="20"/>
                <w:lang w:val="lt-LT" w:eastAsia="lt-LT"/>
              </w:rPr>
              <w:t>Hi-</w:t>
            </w:r>
            <w:r w:rsidR="00C04B85" w:rsidRPr="001E4D0E">
              <w:rPr>
                <w:rFonts w:ascii="Arial" w:eastAsia="Times New Roman" w:hAnsi="Arial" w:cs="Arial"/>
                <w:b/>
                <w:bCs/>
                <w:sz w:val="20"/>
                <w:szCs w:val="20"/>
                <w:lang w:val="lt-LT" w:eastAsia="lt-LT"/>
              </w:rPr>
              <w:t>Viz</w:t>
            </w:r>
            <w:proofErr w:type="spellEnd"/>
            <w:r w:rsidR="00C04B85" w:rsidRPr="001E4D0E">
              <w:rPr>
                <w:rFonts w:ascii="Arial" w:eastAsia="Times New Roman" w:hAnsi="Arial" w:cs="Arial"/>
                <w:b/>
                <w:bCs/>
                <w:sz w:val="20"/>
                <w:szCs w:val="20"/>
                <w:lang w:val="lt-LT" w:eastAsia="lt-LT"/>
              </w:rPr>
              <w:t xml:space="preserve">) </w:t>
            </w:r>
            <w:r w:rsidR="00ED15A0" w:rsidRPr="001E4D0E">
              <w:rPr>
                <w:rFonts w:ascii="Arial" w:eastAsia="Times New Roman" w:hAnsi="Arial" w:cs="Arial"/>
                <w:b/>
                <w:bCs/>
                <w:sz w:val="20"/>
                <w:szCs w:val="20"/>
                <w:lang w:val="lt-LT" w:eastAsia="lt-LT"/>
              </w:rPr>
              <w:t xml:space="preserve">atitinkanti gero matomumo standartą </w:t>
            </w:r>
            <w:r w:rsidR="00C04B85" w:rsidRPr="001E4D0E">
              <w:rPr>
                <w:rFonts w:ascii="Arial" w:eastAsia="Times New Roman" w:hAnsi="Arial" w:cs="Arial"/>
                <w:b/>
                <w:bCs/>
                <w:sz w:val="20"/>
                <w:szCs w:val="20"/>
                <w:lang w:val="lt-LT" w:eastAsia="lt-LT"/>
              </w:rPr>
              <w:t>arba Tamsiai pilka- 432 C arba artima šiai spalvai</w:t>
            </w:r>
            <w:r w:rsidR="00C04B85" w:rsidRPr="001E4D0E">
              <w:rPr>
                <w:rFonts w:ascii="Arial" w:eastAsia="Times New Roman" w:hAnsi="Arial" w:cs="Arial"/>
                <w:sz w:val="20"/>
                <w:szCs w:val="20"/>
                <w:lang w:val="lt-LT" w:eastAsia="lt-LT"/>
              </w:rPr>
              <w:t xml:space="preserve"> bei ryškiai geltona (</w:t>
            </w:r>
            <w:proofErr w:type="spellStart"/>
            <w:r w:rsidR="00C04B85" w:rsidRPr="001E4D0E">
              <w:rPr>
                <w:rFonts w:ascii="Arial" w:eastAsia="Times New Roman" w:hAnsi="Arial" w:cs="Arial"/>
                <w:sz w:val="20"/>
                <w:szCs w:val="20"/>
                <w:lang w:val="lt-LT" w:eastAsia="lt-LT"/>
              </w:rPr>
              <w:t>Hi-Viz</w:t>
            </w:r>
            <w:proofErr w:type="spellEnd"/>
            <w:r w:rsidR="00C04B85" w:rsidRPr="001E4D0E">
              <w:rPr>
                <w:rFonts w:ascii="Arial" w:eastAsia="Times New Roman" w:hAnsi="Arial" w:cs="Arial"/>
                <w:sz w:val="20"/>
                <w:szCs w:val="20"/>
                <w:lang w:val="lt-LT" w:eastAsia="lt-LT"/>
              </w:rPr>
              <w:t>) atitinkanti gero matomumo standartą</w:t>
            </w:r>
            <w:r w:rsidR="00DE6D47" w:rsidRPr="001E4D0E">
              <w:rPr>
                <w:rFonts w:ascii="Arial" w:eastAsia="Times New Roman" w:hAnsi="Arial" w:cs="Arial"/>
                <w:sz w:val="20"/>
                <w:szCs w:val="20"/>
                <w:lang w:val="lt-LT" w:eastAsia="lt-LT"/>
              </w:rPr>
              <w:t>. Spalva turi derėti su 2.6. punkte nurodyta preke (komplekte);</w:t>
            </w:r>
          </w:p>
          <w:p w14:paraId="7E3AEE34"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Nominali pluoštinė sudėtis nuo 35 iki 60% medvilnė ir nuo 65 iki 40 % poliesteris;</w:t>
            </w:r>
          </w:p>
          <w:p w14:paraId="74C06E73"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Nominalus paviršiaus tankis 300 ± 25 g/ m²;</w:t>
            </w:r>
          </w:p>
          <w:p w14:paraId="581CE109" w14:textId="77777777" w:rsidR="00C91A3C"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Skalbimo temperatūra ne mažiau kaip 40 ºC;</w:t>
            </w:r>
          </w:p>
          <w:p w14:paraId="27A8A57C" w14:textId="77777777" w:rsidR="00C91A3C" w:rsidRPr="001E4D0E" w:rsidRDefault="00142122"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Atitikimas standartams </w:t>
            </w:r>
            <w:r w:rsidR="00984C89" w:rsidRPr="001E4D0E">
              <w:rPr>
                <w:rFonts w:ascii="Arial" w:eastAsia="Arial" w:hAnsi="Arial" w:cs="Arial"/>
                <w:sz w:val="20"/>
                <w:szCs w:val="20"/>
                <w:lang w:val="lt-LT"/>
              </w:rPr>
              <w:t>EN 13688:2013;</w:t>
            </w:r>
            <w:r w:rsidRPr="001E4D0E">
              <w:rPr>
                <w:rFonts w:ascii="Arial" w:eastAsia="Arial" w:hAnsi="Arial" w:cs="Arial"/>
                <w:sz w:val="20"/>
                <w:szCs w:val="20"/>
                <w:lang w:val="lt-LT"/>
              </w:rPr>
              <w:t xml:space="preserve"> </w:t>
            </w:r>
            <w:r w:rsidR="00984C89" w:rsidRPr="001E4D0E">
              <w:rPr>
                <w:rFonts w:ascii="Arial" w:eastAsia="Arial" w:hAnsi="Arial" w:cs="Arial"/>
                <w:sz w:val="20"/>
                <w:szCs w:val="20"/>
                <w:lang w:val="lt-LT"/>
              </w:rPr>
              <w:t>LST EN ISO</w:t>
            </w:r>
            <w:r w:rsidR="00984C89" w:rsidRPr="001E4D0E">
              <w:rPr>
                <w:rFonts w:ascii="Arial" w:eastAsia="Times New Roman" w:hAnsi="Arial" w:cs="Arial"/>
                <w:sz w:val="20"/>
                <w:szCs w:val="20"/>
                <w:lang w:val="lt-LT" w:eastAsia="lt-LT"/>
              </w:rPr>
              <w:t xml:space="preserve"> </w:t>
            </w:r>
            <w:r w:rsidR="00984C89" w:rsidRPr="001E4D0E">
              <w:rPr>
                <w:rFonts w:ascii="Arial" w:eastAsia="Arial" w:hAnsi="Arial" w:cs="Arial"/>
                <w:sz w:val="20"/>
                <w:szCs w:val="20"/>
                <w:lang w:val="lt-LT"/>
              </w:rPr>
              <w:t>20471:2013</w:t>
            </w:r>
            <w:r w:rsidRPr="001E4D0E">
              <w:rPr>
                <w:rFonts w:ascii="Arial" w:eastAsia="Arial" w:hAnsi="Arial" w:cs="Arial"/>
                <w:sz w:val="20"/>
                <w:szCs w:val="20"/>
                <w:lang w:val="lt-LT"/>
              </w:rPr>
              <w:t xml:space="preserve"> 1 klasė</w:t>
            </w:r>
            <w:r w:rsidR="00984C89" w:rsidRPr="001E4D0E">
              <w:rPr>
                <w:rFonts w:ascii="Arial" w:eastAsia="Arial" w:hAnsi="Arial" w:cs="Arial"/>
                <w:sz w:val="20"/>
                <w:szCs w:val="20"/>
                <w:lang w:val="lt-LT"/>
              </w:rPr>
              <w:t xml:space="preserve"> </w:t>
            </w:r>
          </w:p>
          <w:p w14:paraId="2C406081" w14:textId="0E171C62" w:rsidR="00984C89" w:rsidRPr="001E4D0E" w:rsidRDefault="00984C89" w:rsidP="00C13D30">
            <w:pPr>
              <w:pStyle w:val="Sraopastraipa"/>
              <w:keepLines/>
              <w:numPr>
                <w:ilvl w:val="0"/>
                <w:numId w:val="19"/>
              </w:numPr>
              <w:suppressLineNumbers/>
              <w:suppressAutoHyphens/>
              <w:spacing w:after="0" w:line="240" w:lineRule="auto"/>
              <w:ind w:left="457" w:hanging="457"/>
              <w:jc w:val="both"/>
              <w:rPr>
                <w:rFonts w:ascii="Arial" w:eastAsia="Arial" w:hAnsi="Arial" w:cs="Arial"/>
                <w:sz w:val="20"/>
                <w:szCs w:val="20"/>
                <w:lang w:val="lt-LT"/>
              </w:rPr>
            </w:pPr>
            <w:r w:rsidRPr="001E4D0E">
              <w:rPr>
                <w:rFonts w:ascii="Arial" w:eastAsia="Arial" w:hAnsi="Arial" w:cs="Arial"/>
                <w:sz w:val="20"/>
                <w:szCs w:val="20"/>
                <w:lang w:val="lt-LT"/>
              </w:rPr>
              <w:t xml:space="preserve">Dydžiai: Nuo </w:t>
            </w:r>
            <w:r w:rsidR="00E34D93" w:rsidRPr="001E4D0E">
              <w:rPr>
                <w:rFonts w:ascii="Arial" w:eastAsia="Arial" w:hAnsi="Arial" w:cs="Arial"/>
                <w:sz w:val="20"/>
                <w:szCs w:val="20"/>
                <w:lang w:val="lt-LT"/>
              </w:rPr>
              <w:t>46</w:t>
            </w:r>
            <w:r w:rsidR="000F1F0C" w:rsidRPr="001E4D0E">
              <w:rPr>
                <w:rFonts w:ascii="Arial" w:eastAsia="Arial" w:hAnsi="Arial" w:cs="Arial"/>
                <w:sz w:val="20"/>
                <w:szCs w:val="20"/>
                <w:lang w:val="lt-LT"/>
              </w:rPr>
              <w:t>-66</w:t>
            </w:r>
            <w:r w:rsidRPr="001E4D0E">
              <w:rPr>
                <w:rFonts w:ascii="Arial" w:eastAsia="Arial" w:hAnsi="Arial" w:cs="Arial"/>
                <w:sz w:val="20"/>
                <w:szCs w:val="20"/>
                <w:lang w:val="lt-LT"/>
              </w:rPr>
              <w:t xml:space="preserve"> (Nurodoma užsakant).</w:t>
            </w:r>
          </w:p>
        </w:tc>
      </w:tr>
      <w:tr w:rsidR="003664D2" w:rsidRPr="001E4D0E" w14:paraId="7120ABCD" w14:textId="77777777" w:rsidTr="004936C9">
        <w:tc>
          <w:tcPr>
            <w:tcW w:w="560" w:type="dxa"/>
            <w:tcBorders>
              <w:top w:val="single" w:sz="4" w:space="0" w:color="auto"/>
              <w:bottom w:val="single" w:sz="4" w:space="0" w:color="auto"/>
            </w:tcBorders>
            <w:vAlign w:val="center"/>
          </w:tcPr>
          <w:p w14:paraId="3A7D36BE" w14:textId="0742A6EF" w:rsidR="003664D2" w:rsidRPr="001E4D0E" w:rsidRDefault="003664D2"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lastRenderedPageBreak/>
              <w:t>2.4.</w:t>
            </w:r>
          </w:p>
        </w:tc>
        <w:tc>
          <w:tcPr>
            <w:tcW w:w="1845" w:type="dxa"/>
            <w:tcBorders>
              <w:top w:val="single" w:sz="4" w:space="0" w:color="auto"/>
              <w:bottom w:val="single" w:sz="4" w:space="0" w:color="auto"/>
            </w:tcBorders>
            <w:vAlign w:val="center"/>
          </w:tcPr>
          <w:p w14:paraId="70A9F8CD" w14:textId="2694D1EB" w:rsidR="003664D2" w:rsidRPr="001E4D0E" w:rsidRDefault="003664D2" w:rsidP="00B36B56">
            <w:pPr>
              <w:tabs>
                <w:tab w:val="left" w:pos="312"/>
              </w:tabs>
              <w:contextualSpacing/>
              <w:jc w:val="both"/>
              <w:rPr>
                <w:rFonts w:ascii="Arial" w:hAnsi="Arial" w:cs="Arial"/>
                <w:color w:val="000000"/>
                <w:sz w:val="20"/>
                <w:szCs w:val="20"/>
                <w:lang w:val="lt-LT"/>
              </w:rPr>
            </w:pPr>
            <w:r w:rsidRPr="001E4D0E">
              <w:rPr>
                <w:rFonts w:ascii="Arial" w:hAnsi="Arial" w:cs="Arial"/>
                <w:color w:val="000000"/>
                <w:sz w:val="20"/>
                <w:szCs w:val="20"/>
                <w:lang w:val="lt-LT"/>
              </w:rPr>
              <w:t>Striukė demisezoninė</w:t>
            </w:r>
          </w:p>
        </w:tc>
        <w:tc>
          <w:tcPr>
            <w:tcW w:w="7371" w:type="dxa"/>
            <w:tcBorders>
              <w:top w:val="single" w:sz="4" w:space="0" w:color="auto"/>
              <w:bottom w:val="single" w:sz="4" w:space="0" w:color="auto"/>
            </w:tcBorders>
            <w:vAlign w:val="center"/>
          </w:tcPr>
          <w:p w14:paraId="6D88FBCF"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Tiesaus silueto su pailginta nugaros sritim;</w:t>
            </w:r>
          </w:p>
          <w:p w14:paraId="24966F02"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Priekyje, nugaroje ir ant rankovių horizontaliai po dvi 5 cm pločio šviesą atspindinčias juostas;</w:t>
            </w:r>
          </w:p>
          <w:p w14:paraId="1827ABA0"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Striukės viršutinėje dalyje priekyje ir nugaroje vertikaliai po dvi 5 cm pločio šviesą atspindinčias juostas;</w:t>
            </w:r>
          </w:p>
          <w:p w14:paraId="33D6A458"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Pakaba iš pagrindinės spalvos audinio prisiūta nugaros </w:t>
            </w:r>
            <w:proofErr w:type="spellStart"/>
            <w:r w:rsidRPr="001E4D0E">
              <w:rPr>
                <w:rFonts w:ascii="Arial" w:hAnsi="Arial" w:cs="Arial"/>
                <w:color w:val="222222"/>
                <w:sz w:val="20"/>
                <w:szCs w:val="20"/>
                <w:lang w:val="lt-LT"/>
              </w:rPr>
              <w:t>priekaklyje</w:t>
            </w:r>
            <w:proofErr w:type="spellEnd"/>
            <w:r w:rsidRPr="001E4D0E">
              <w:rPr>
                <w:rFonts w:ascii="Arial" w:hAnsi="Arial" w:cs="Arial"/>
                <w:color w:val="222222"/>
                <w:sz w:val="20"/>
                <w:szCs w:val="20"/>
                <w:lang w:val="lt-LT"/>
              </w:rPr>
              <w:t xml:space="preserve"> iš vidinės pusės;</w:t>
            </w:r>
          </w:p>
          <w:p w14:paraId="772EE47A"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Papildomai striukės apačioje turi būti vidinė apsauga nuo vėjo ir sniego;</w:t>
            </w:r>
          </w:p>
          <w:p w14:paraId="40DB5D8A"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Striukės apačioje plotis reguliuojamas guma su fiksatoriais;</w:t>
            </w:r>
          </w:p>
          <w:p w14:paraId="11EE11AD"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Užsegama dvipusiu užtrauktuku, paslėptas po </w:t>
            </w:r>
            <w:proofErr w:type="spellStart"/>
            <w:r w:rsidRPr="001E4D0E">
              <w:rPr>
                <w:rFonts w:ascii="Arial" w:hAnsi="Arial" w:cs="Arial"/>
                <w:color w:val="222222"/>
                <w:sz w:val="20"/>
                <w:szCs w:val="20"/>
                <w:lang w:val="lt-LT"/>
              </w:rPr>
              <w:t>lystele</w:t>
            </w:r>
            <w:proofErr w:type="spellEnd"/>
            <w:r w:rsidRPr="001E4D0E">
              <w:rPr>
                <w:rFonts w:ascii="Arial" w:hAnsi="Arial" w:cs="Arial"/>
                <w:color w:val="222222"/>
                <w:sz w:val="20"/>
                <w:szCs w:val="20"/>
                <w:lang w:val="lt-LT"/>
              </w:rPr>
              <w:t>, kuri užsegama lipdukais</w:t>
            </w:r>
            <w:r w:rsidR="00B00295" w:rsidRPr="001E4D0E">
              <w:rPr>
                <w:rFonts w:ascii="Arial" w:hAnsi="Arial" w:cs="Arial"/>
                <w:color w:val="222222"/>
                <w:sz w:val="20"/>
                <w:szCs w:val="20"/>
                <w:lang w:val="lt-LT"/>
              </w:rPr>
              <w:t>/užtrauktuku</w:t>
            </w:r>
            <w:r w:rsidRPr="001E4D0E">
              <w:rPr>
                <w:rFonts w:ascii="Arial" w:hAnsi="Arial" w:cs="Arial"/>
                <w:color w:val="222222"/>
                <w:sz w:val="20"/>
                <w:szCs w:val="20"/>
                <w:lang w:val="lt-LT"/>
              </w:rPr>
              <w:t>;</w:t>
            </w:r>
          </w:p>
          <w:p w14:paraId="7D666E63"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Gobtuvas pašiltintas </w:t>
            </w:r>
            <w:proofErr w:type="spellStart"/>
            <w:r w:rsidRPr="001E4D0E">
              <w:rPr>
                <w:rFonts w:ascii="Arial" w:hAnsi="Arial" w:cs="Arial"/>
                <w:color w:val="222222"/>
                <w:sz w:val="20"/>
                <w:szCs w:val="20"/>
                <w:lang w:val="lt-LT"/>
              </w:rPr>
              <w:t>sinteponu</w:t>
            </w:r>
            <w:proofErr w:type="spellEnd"/>
            <w:r w:rsidRPr="001E4D0E">
              <w:rPr>
                <w:rFonts w:ascii="Arial" w:hAnsi="Arial" w:cs="Arial"/>
                <w:color w:val="222222"/>
                <w:sz w:val="20"/>
                <w:szCs w:val="20"/>
                <w:lang w:val="lt-LT"/>
              </w:rPr>
              <w:t xml:space="preserve"> ir </w:t>
            </w:r>
            <w:proofErr w:type="spellStart"/>
            <w:r w:rsidRPr="001E4D0E">
              <w:rPr>
                <w:rFonts w:ascii="Arial" w:hAnsi="Arial" w:cs="Arial"/>
                <w:color w:val="222222"/>
                <w:sz w:val="20"/>
                <w:szCs w:val="20"/>
                <w:lang w:val="lt-LT"/>
              </w:rPr>
              <w:t>fleece</w:t>
            </w:r>
            <w:proofErr w:type="spellEnd"/>
            <w:r w:rsidRPr="001E4D0E">
              <w:rPr>
                <w:rFonts w:ascii="Arial" w:hAnsi="Arial" w:cs="Arial"/>
                <w:color w:val="222222"/>
                <w:sz w:val="20"/>
                <w:szCs w:val="20"/>
                <w:lang w:val="lt-LT"/>
              </w:rPr>
              <w:t xml:space="preserve"> medžiaga, prisegamas užtrauktuku, užsegamas plačiu lipduku priekyje, viršugalvio pločio reguliavimui turi būti įverta guma, aukščio reguliavimui naudojama juosta su lipduku;</w:t>
            </w:r>
          </w:p>
          <w:p w14:paraId="67A0D9F3"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Apykaklė pašiltinta </w:t>
            </w:r>
            <w:proofErr w:type="spellStart"/>
            <w:r w:rsidRPr="001E4D0E">
              <w:rPr>
                <w:rFonts w:ascii="Arial" w:hAnsi="Arial" w:cs="Arial"/>
                <w:color w:val="222222"/>
                <w:sz w:val="20"/>
                <w:szCs w:val="20"/>
                <w:lang w:val="lt-LT"/>
              </w:rPr>
              <w:t>sinteponu</w:t>
            </w:r>
            <w:proofErr w:type="spellEnd"/>
            <w:r w:rsidRPr="001E4D0E">
              <w:rPr>
                <w:rFonts w:ascii="Arial" w:hAnsi="Arial" w:cs="Arial"/>
                <w:color w:val="222222"/>
                <w:sz w:val="20"/>
                <w:szCs w:val="20"/>
                <w:lang w:val="lt-LT"/>
              </w:rPr>
              <w:t xml:space="preserve"> ir </w:t>
            </w:r>
            <w:proofErr w:type="spellStart"/>
            <w:r w:rsidRPr="001E4D0E">
              <w:rPr>
                <w:rFonts w:ascii="Arial" w:hAnsi="Arial" w:cs="Arial"/>
                <w:color w:val="222222"/>
                <w:sz w:val="20"/>
                <w:szCs w:val="20"/>
                <w:lang w:val="lt-LT"/>
              </w:rPr>
              <w:t>fleece</w:t>
            </w:r>
            <w:proofErr w:type="spellEnd"/>
            <w:r w:rsidRPr="001E4D0E">
              <w:rPr>
                <w:rFonts w:ascii="Arial" w:hAnsi="Arial" w:cs="Arial"/>
                <w:color w:val="222222"/>
                <w:sz w:val="20"/>
                <w:szCs w:val="20"/>
                <w:lang w:val="lt-LT"/>
              </w:rPr>
              <w:t xml:space="preserve"> medžiaga, stovės tipo;</w:t>
            </w:r>
          </w:p>
          <w:p w14:paraId="7C46AAD1"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Rankovės statytos, </w:t>
            </w:r>
            <w:r w:rsidR="00B00295" w:rsidRPr="001E4D0E">
              <w:rPr>
                <w:rFonts w:ascii="Arial" w:hAnsi="Arial" w:cs="Arial"/>
                <w:color w:val="222222"/>
                <w:sz w:val="20"/>
                <w:szCs w:val="20"/>
                <w:lang w:val="lt-LT"/>
              </w:rPr>
              <w:t>vidiniai</w:t>
            </w:r>
            <w:r w:rsidRPr="001E4D0E">
              <w:rPr>
                <w:rFonts w:ascii="Arial" w:hAnsi="Arial" w:cs="Arial"/>
                <w:color w:val="222222"/>
                <w:sz w:val="20"/>
                <w:szCs w:val="20"/>
                <w:lang w:val="lt-LT"/>
              </w:rPr>
              <w:t xml:space="preserve"> megzti </w:t>
            </w:r>
            <w:r w:rsidR="00B00295" w:rsidRPr="001E4D0E">
              <w:rPr>
                <w:rFonts w:ascii="Arial" w:hAnsi="Arial" w:cs="Arial"/>
                <w:color w:val="222222"/>
                <w:sz w:val="20"/>
                <w:szCs w:val="20"/>
                <w:lang w:val="lt-LT"/>
              </w:rPr>
              <w:t>rankogaliai</w:t>
            </w:r>
            <w:r w:rsidRPr="001E4D0E">
              <w:rPr>
                <w:rFonts w:ascii="Arial" w:hAnsi="Arial" w:cs="Arial"/>
                <w:color w:val="222222"/>
                <w:sz w:val="20"/>
                <w:szCs w:val="20"/>
                <w:lang w:val="lt-LT"/>
              </w:rPr>
              <w:t xml:space="preserve"> išorėje plotis reguliuojamas lipduku;</w:t>
            </w:r>
          </w:p>
          <w:p w14:paraId="061077A2" w14:textId="5F81685A"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Priekyje viršuje</w:t>
            </w:r>
            <w:r w:rsidR="00F0475F" w:rsidRPr="001E4D0E">
              <w:rPr>
                <w:rFonts w:ascii="Arial" w:hAnsi="Arial" w:cs="Arial"/>
                <w:color w:val="222222"/>
                <w:sz w:val="20"/>
                <w:szCs w:val="20"/>
                <w:lang w:val="lt-LT"/>
              </w:rPr>
              <w:t xml:space="preserve"> (ant </w:t>
            </w:r>
            <w:proofErr w:type="spellStart"/>
            <w:r w:rsidR="00F0475F" w:rsidRPr="001E4D0E">
              <w:rPr>
                <w:rFonts w:ascii="Arial" w:hAnsi="Arial" w:cs="Arial"/>
                <w:color w:val="222222"/>
                <w:sz w:val="20"/>
                <w:szCs w:val="20"/>
                <w:lang w:val="lt-LT"/>
              </w:rPr>
              <w:t>kr</w:t>
            </w:r>
            <w:r w:rsidR="002A52B1" w:rsidRPr="001E4D0E">
              <w:rPr>
                <w:rFonts w:ascii="Arial" w:hAnsi="Arial" w:cs="Arial"/>
                <w:color w:val="222222"/>
                <w:sz w:val="20"/>
                <w:szCs w:val="20"/>
                <w:lang w:val="lt-LT"/>
              </w:rPr>
              <w:t>u</w:t>
            </w:r>
            <w:r w:rsidR="00F0475F" w:rsidRPr="001E4D0E">
              <w:rPr>
                <w:rFonts w:ascii="Arial" w:hAnsi="Arial" w:cs="Arial"/>
                <w:color w:val="222222"/>
                <w:sz w:val="20"/>
                <w:szCs w:val="20"/>
                <w:lang w:val="lt-LT"/>
              </w:rPr>
              <w:t>tinės</w:t>
            </w:r>
            <w:proofErr w:type="spellEnd"/>
            <w:r w:rsidR="00F0475F" w:rsidRPr="001E4D0E">
              <w:rPr>
                <w:rFonts w:ascii="Arial" w:hAnsi="Arial" w:cs="Arial"/>
                <w:color w:val="222222"/>
                <w:sz w:val="20"/>
                <w:szCs w:val="20"/>
                <w:lang w:val="lt-LT"/>
              </w:rPr>
              <w:t>)</w:t>
            </w:r>
            <w:r w:rsidRPr="001E4D0E">
              <w:rPr>
                <w:rFonts w:ascii="Arial" w:hAnsi="Arial" w:cs="Arial"/>
                <w:color w:val="222222"/>
                <w:sz w:val="20"/>
                <w:szCs w:val="20"/>
                <w:lang w:val="lt-LT"/>
              </w:rPr>
              <w:t xml:space="preserve"> </w:t>
            </w:r>
            <w:r w:rsidR="00CA7B46" w:rsidRPr="001E4D0E">
              <w:rPr>
                <w:rFonts w:ascii="Arial" w:hAnsi="Arial" w:cs="Arial"/>
                <w:color w:val="222222"/>
                <w:sz w:val="20"/>
                <w:szCs w:val="20"/>
                <w:lang w:val="lt-LT"/>
              </w:rPr>
              <w:t>dešinėje</w:t>
            </w:r>
            <w:r w:rsidR="00F0475F" w:rsidRPr="001E4D0E">
              <w:rPr>
                <w:rFonts w:ascii="Arial" w:hAnsi="Arial" w:cs="Arial"/>
                <w:color w:val="222222"/>
                <w:sz w:val="20"/>
                <w:szCs w:val="20"/>
                <w:lang w:val="lt-LT"/>
              </w:rPr>
              <w:t xml:space="preserve"> arba kairėje</w:t>
            </w:r>
            <w:r w:rsidRPr="001E4D0E">
              <w:rPr>
                <w:rFonts w:ascii="Arial" w:hAnsi="Arial" w:cs="Arial"/>
                <w:color w:val="222222"/>
                <w:sz w:val="20"/>
                <w:szCs w:val="20"/>
                <w:lang w:val="lt-LT"/>
              </w:rPr>
              <w:t xml:space="preserve"> pusėje turi būti kišenė užsegama užtrauktuku;</w:t>
            </w:r>
          </w:p>
          <w:p w14:paraId="1FC6767C" w14:textId="39A2B749"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Priekyje apačioje, dvigubos </w:t>
            </w:r>
            <w:proofErr w:type="spellStart"/>
            <w:r w:rsidRPr="001E4D0E">
              <w:rPr>
                <w:rFonts w:ascii="Arial" w:hAnsi="Arial" w:cs="Arial"/>
                <w:color w:val="222222"/>
                <w:sz w:val="20"/>
                <w:szCs w:val="20"/>
                <w:lang w:val="lt-LT"/>
              </w:rPr>
              <w:t>uždėtinės</w:t>
            </w:r>
            <w:proofErr w:type="spellEnd"/>
            <w:r w:rsidRPr="001E4D0E">
              <w:rPr>
                <w:rFonts w:ascii="Arial" w:hAnsi="Arial" w:cs="Arial"/>
                <w:color w:val="222222"/>
                <w:sz w:val="20"/>
                <w:szCs w:val="20"/>
                <w:lang w:val="lt-LT"/>
              </w:rPr>
              <w:t xml:space="preserve"> kišenės su atvartais</w:t>
            </w:r>
            <w:r w:rsidR="009B2625" w:rsidRPr="001E4D0E">
              <w:rPr>
                <w:rFonts w:ascii="Arial" w:hAnsi="Arial" w:cs="Arial"/>
                <w:color w:val="222222"/>
                <w:sz w:val="20"/>
                <w:szCs w:val="20"/>
                <w:lang w:val="lt-LT"/>
              </w:rPr>
              <w:t>, kurie turi užsisegti</w:t>
            </w:r>
            <w:r w:rsidR="00945E92" w:rsidRPr="001E4D0E">
              <w:rPr>
                <w:rFonts w:ascii="Arial" w:hAnsi="Arial" w:cs="Arial"/>
                <w:color w:val="222222"/>
                <w:sz w:val="20"/>
                <w:szCs w:val="20"/>
                <w:lang w:val="lt-LT"/>
              </w:rPr>
              <w:t xml:space="preserve"> (</w:t>
            </w:r>
            <w:proofErr w:type="spellStart"/>
            <w:r w:rsidR="00945E92" w:rsidRPr="001E4D0E">
              <w:rPr>
                <w:rFonts w:ascii="Arial" w:hAnsi="Arial" w:cs="Arial"/>
                <w:color w:val="222222"/>
                <w:sz w:val="20"/>
                <w:szCs w:val="20"/>
                <w:lang w:val="lt-LT"/>
              </w:rPr>
              <w:t>velcru</w:t>
            </w:r>
            <w:proofErr w:type="spellEnd"/>
            <w:r w:rsidR="00945E92" w:rsidRPr="001E4D0E">
              <w:rPr>
                <w:rFonts w:ascii="Arial" w:hAnsi="Arial" w:cs="Arial"/>
                <w:color w:val="222222"/>
                <w:sz w:val="20"/>
                <w:szCs w:val="20"/>
                <w:lang w:val="lt-LT"/>
              </w:rPr>
              <w:t>, užtrauktuku)</w:t>
            </w:r>
            <w:r w:rsidRPr="001E4D0E">
              <w:rPr>
                <w:rFonts w:ascii="Arial" w:hAnsi="Arial" w:cs="Arial"/>
                <w:color w:val="222222"/>
                <w:sz w:val="20"/>
                <w:szCs w:val="20"/>
                <w:lang w:val="lt-LT"/>
              </w:rPr>
              <w:t>: įdėjimas iš viršaus ir iš šono;</w:t>
            </w:r>
          </w:p>
          <w:p w14:paraId="158E6350"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Viduje kairėje pusėje viena </w:t>
            </w:r>
            <w:proofErr w:type="spellStart"/>
            <w:r w:rsidRPr="001E4D0E">
              <w:rPr>
                <w:rFonts w:ascii="Arial" w:hAnsi="Arial" w:cs="Arial"/>
                <w:color w:val="222222"/>
                <w:sz w:val="20"/>
                <w:szCs w:val="20"/>
                <w:lang w:val="lt-LT"/>
              </w:rPr>
              <w:t>uždėtinė</w:t>
            </w:r>
            <w:proofErr w:type="spellEnd"/>
            <w:r w:rsidRPr="001E4D0E">
              <w:rPr>
                <w:rFonts w:ascii="Arial" w:hAnsi="Arial" w:cs="Arial"/>
                <w:color w:val="222222"/>
                <w:sz w:val="20"/>
                <w:szCs w:val="20"/>
                <w:lang w:val="lt-LT"/>
              </w:rPr>
              <w:t xml:space="preserve"> kišenė užsegama užtrauktuku, kurios gylis ne mažiau kaip 18 cm; plotis ne mažiau kaip 13 cm;</w:t>
            </w:r>
          </w:p>
          <w:p w14:paraId="496B6A3E"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Logotipas** priekyje kairėje arba dešinėje krūtinės pusėje ir nugaroje;</w:t>
            </w:r>
          </w:p>
          <w:p w14:paraId="6EC8AF4E" w14:textId="4748A67E" w:rsidR="00C91A3C" w:rsidRPr="001E4D0E" w:rsidRDefault="003664D2" w:rsidP="00A930E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Audinio spalva</w:t>
            </w:r>
            <w:r w:rsidR="009337A6" w:rsidRPr="001E4D0E">
              <w:rPr>
                <w:rFonts w:ascii="Arial" w:hAnsi="Arial" w:cs="Arial"/>
                <w:color w:val="222222"/>
                <w:sz w:val="20"/>
                <w:szCs w:val="20"/>
                <w:lang w:val="lt-LT"/>
              </w:rPr>
              <w:t>:</w:t>
            </w:r>
            <w:r w:rsidR="00A930E0" w:rsidRPr="001E4D0E">
              <w:rPr>
                <w:rFonts w:ascii="Arial" w:eastAsia="Times New Roman" w:hAnsi="Arial" w:cs="Arial"/>
                <w:sz w:val="20"/>
                <w:szCs w:val="20"/>
                <w:lang w:val="lt-LT" w:eastAsia="lt-LT"/>
              </w:rPr>
              <w:t xml:space="preserve"> </w:t>
            </w:r>
            <w:r w:rsidR="00A930E0" w:rsidRPr="001E4D0E">
              <w:rPr>
                <w:rFonts w:ascii="Arial" w:hAnsi="Arial" w:cs="Arial"/>
                <w:color w:val="222222"/>
                <w:sz w:val="20"/>
                <w:szCs w:val="20"/>
                <w:lang w:val="lt-LT"/>
              </w:rPr>
              <w:t xml:space="preserve">pagal Pantone </w:t>
            </w:r>
            <w:proofErr w:type="spellStart"/>
            <w:r w:rsidR="00A930E0" w:rsidRPr="001E4D0E">
              <w:rPr>
                <w:rFonts w:ascii="Arial" w:hAnsi="Arial" w:cs="Arial"/>
                <w:color w:val="222222"/>
                <w:sz w:val="20"/>
                <w:szCs w:val="20"/>
                <w:lang w:val="lt-LT"/>
              </w:rPr>
              <w:t>Color</w:t>
            </w:r>
            <w:proofErr w:type="spellEnd"/>
            <w:r w:rsidR="00A930E0" w:rsidRPr="001E4D0E">
              <w:rPr>
                <w:rFonts w:ascii="Arial" w:hAnsi="Arial" w:cs="Arial"/>
                <w:color w:val="222222"/>
                <w:sz w:val="20"/>
                <w:szCs w:val="20"/>
                <w:lang w:val="lt-LT"/>
              </w:rPr>
              <w:t xml:space="preserve"> katalogą gali būti </w:t>
            </w:r>
            <w:r w:rsidR="00A930E0" w:rsidRPr="001E4D0E">
              <w:rPr>
                <w:rFonts w:ascii="Arial" w:hAnsi="Arial" w:cs="Arial"/>
                <w:b/>
                <w:bCs/>
                <w:color w:val="222222"/>
                <w:sz w:val="20"/>
                <w:szCs w:val="20"/>
                <w:lang w:val="lt-LT"/>
              </w:rPr>
              <w:t>Tamsiai žalia</w:t>
            </w:r>
            <w:r w:rsidR="00A930E0" w:rsidRPr="001E4D0E">
              <w:rPr>
                <w:rFonts w:ascii="Arial" w:hAnsi="Arial" w:cs="Arial"/>
                <w:color w:val="222222"/>
                <w:sz w:val="20"/>
                <w:szCs w:val="20"/>
                <w:lang w:val="lt-LT"/>
              </w:rPr>
              <w:t xml:space="preserve"> – </w:t>
            </w:r>
            <w:r w:rsidR="00A930E0" w:rsidRPr="001E4D0E">
              <w:rPr>
                <w:rFonts w:ascii="Arial" w:hAnsi="Arial" w:cs="Arial"/>
                <w:b/>
                <w:bCs/>
                <w:color w:val="222222"/>
                <w:sz w:val="20"/>
                <w:szCs w:val="20"/>
                <w:lang w:val="lt-LT"/>
              </w:rPr>
              <w:t>554 arba artima šiai spalvai</w:t>
            </w:r>
            <w:r w:rsidR="00A930E0" w:rsidRPr="001E4D0E">
              <w:rPr>
                <w:rFonts w:ascii="Arial" w:hAnsi="Arial" w:cs="Arial"/>
                <w:color w:val="222222"/>
                <w:sz w:val="20"/>
                <w:szCs w:val="20"/>
                <w:lang w:val="lt-LT"/>
              </w:rPr>
              <w:t xml:space="preserve"> bei ryškiai geltona (</w:t>
            </w:r>
            <w:proofErr w:type="spellStart"/>
            <w:r w:rsidR="00A930E0" w:rsidRPr="001E4D0E">
              <w:rPr>
                <w:rFonts w:ascii="Arial" w:hAnsi="Arial" w:cs="Arial"/>
                <w:color w:val="222222"/>
                <w:sz w:val="20"/>
                <w:szCs w:val="20"/>
                <w:lang w:val="lt-LT"/>
              </w:rPr>
              <w:t>Hi-</w:t>
            </w:r>
            <w:r w:rsidR="00A930E0" w:rsidRPr="001E4D0E">
              <w:rPr>
                <w:rFonts w:ascii="Arial" w:hAnsi="Arial" w:cs="Arial"/>
                <w:b/>
                <w:bCs/>
                <w:color w:val="222222"/>
                <w:sz w:val="20"/>
                <w:szCs w:val="20"/>
                <w:lang w:val="lt-LT"/>
              </w:rPr>
              <w:t>Viz</w:t>
            </w:r>
            <w:proofErr w:type="spellEnd"/>
            <w:r w:rsidR="00A930E0" w:rsidRPr="001E4D0E">
              <w:rPr>
                <w:rFonts w:ascii="Arial" w:hAnsi="Arial" w:cs="Arial"/>
                <w:b/>
                <w:bCs/>
                <w:color w:val="222222"/>
                <w:sz w:val="20"/>
                <w:szCs w:val="20"/>
                <w:lang w:val="lt-LT"/>
              </w:rPr>
              <w:t>)</w:t>
            </w:r>
            <w:r w:rsidR="00ED15A0" w:rsidRPr="001E4D0E">
              <w:rPr>
                <w:rFonts w:ascii="Arial" w:hAnsi="Arial" w:cs="Arial"/>
                <w:b/>
                <w:bCs/>
                <w:color w:val="222222"/>
                <w:sz w:val="20"/>
                <w:szCs w:val="20"/>
                <w:lang w:val="lt-LT"/>
              </w:rPr>
              <w:t xml:space="preserve">  </w:t>
            </w:r>
            <w:r w:rsidR="00ED15A0" w:rsidRPr="001E4D0E">
              <w:rPr>
                <w:rFonts w:ascii="Arial" w:hAnsi="Arial" w:cs="Arial"/>
                <w:color w:val="222222"/>
                <w:sz w:val="20"/>
                <w:szCs w:val="20"/>
                <w:lang w:val="lt-LT"/>
              </w:rPr>
              <w:t>atitinkanti gero matomumo standartą</w:t>
            </w:r>
            <w:r w:rsidR="00A930E0" w:rsidRPr="001E4D0E">
              <w:rPr>
                <w:rFonts w:ascii="Arial" w:hAnsi="Arial" w:cs="Arial"/>
                <w:b/>
                <w:bCs/>
                <w:color w:val="222222"/>
                <w:sz w:val="20"/>
                <w:szCs w:val="20"/>
                <w:lang w:val="lt-LT"/>
              </w:rPr>
              <w:t xml:space="preserve"> arba Tamsiai pilka- 432 C arba artima šiai spalvai</w:t>
            </w:r>
            <w:r w:rsidR="00A930E0" w:rsidRPr="001E4D0E">
              <w:rPr>
                <w:rFonts w:ascii="Arial" w:hAnsi="Arial" w:cs="Arial"/>
                <w:color w:val="222222"/>
                <w:sz w:val="20"/>
                <w:szCs w:val="20"/>
                <w:lang w:val="lt-LT"/>
              </w:rPr>
              <w:t xml:space="preserve"> bei ryškiai geltona (</w:t>
            </w:r>
            <w:proofErr w:type="spellStart"/>
            <w:r w:rsidR="00A930E0" w:rsidRPr="001E4D0E">
              <w:rPr>
                <w:rFonts w:ascii="Arial" w:hAnsi="Arial" w:cs="Arial"/>
                <w:color w:val="222222"/>
                <w:sz w:val="20"/>
                <w:szCs w:val="20"/>
                <w:lang w:val="lt-LT"/>
              </w:rPr>
              <w:t>Hi-Viz</w:t>
            </w:r>
            <w:proofErr w:type="spellEnd"/>
            <w:r w:rsidR="00A930E0" w:rsidRPr="001E4D0E">
              <w:rPr>
                <w:rFonts w:ascii="Arial" w:hAnsi="Arial" w:cs="Arial"/>
                <w:color w:val="222222"/>
                <w:sz w:val="20"/>
                <w:szCs w:val="20"/>
                <w:lang w:val="lt-LT"/>
              </w:rPr>
              <w:t>) atitinkanti gero matomumo standartą</w:t>
            </w:r>
            <w:r w:rsidR="0078151E" w:rsidRPr="001E4D0E">
              <w:rPr>
                <w:rFonts w:ascii="Arial" w:hAnsi="Arial" w:cs="Arial"/>
                <w:color w:val="222222"/>
                <w:sz w:val="20"/>
                <w:szCs w:val="20"/>
                <w:lang w:val="lt-LT"/>
              </w:rPr>
              <w:t>;</w:t>
            </w:r>
          </w:p>
          <w:p w14:paraId="2D4221E7"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Poliesteris 100% su PU padengimu (apsauga nuo drėgmės) (audinio susitraukimas ≤ 3%);</w:t>
            </w:r>
          </w:p>
          <w:p w14:paraId="42DA1ACF"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Audinio tankis 175± </w:t>
            </w:r>
            <w:r w:rsidRPr="001E4D0E">
              <w:rPr>
                <w:rFonts w:ascii="Arial" w:hAnsi="Arial" w:cs="Arial"/>
                <w:sz w:val="20"/>
                <w:szCs w:val="20"/>
                <w:lang w:val="lt-LT"/>
              </w:rPr>
              <w:t>10  g/m²;</w:t>
            </w:r>
          </w:p>
          <w:p w14:paraId="3FC06F96" w14:textId="77777777"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Audinio pynimas: Drobinis (</w:t>
            </w:r>
            <w:proofErr w:type="spellStart"/>
            <w:r w:rsidRPr="001E4D0E">
              <w:rPr>
                <w:rFonts w:ascii="Arial" w:hAnsi="Arial" w:cs="Arial"/>
                <w:color w:val="222222"/>
                <w:sz w:val="20"/>
                <w:szCs w:val="20"/>
                <w:lang w:val="lt-LT"/>
              </w:rPr>
              <w:t>canvasinis</w:t>
            </w:r>
            <w:proofErr w:type="spellEnd"/>
            <w:r w:rsidRPr="001E4D0E">
              <w:rPr>
                <w:rFonts w:ascii="Arial" w:hAnsi="Arial" w:cs="Arial"/>
                <w:color w:val="222222"/>
                <w:sz w:val="20"/>
                <w:szCs w:val="20"/>
                <w:lang w:val="lt-LT"/>
              </w:rPr>
              <w:t>);</w:t>
            </w:r>
          </w:p>
          <w:p w14:paraId="5AD283CB" w14:textId="6781D24B" w:rsidR="00C91A3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b/>
                <w:bCs/>
                <w:color w:val="222222"/>
                <w:sz w:val="20"/>
                <w:szCs w:val="20"/>
                <w:lang w:val="lt-LT"/>
              </w:rPr>
              <w:t>Pašiltinimas:</w:t>
            </w:r>
            <w:r w:rsidR="0010038E" w:rsidRPr="001E4D0E">
              <w:rPr>
                <w:rFonts w:ascii="Arial" w:hAnsi="Arial" w:cs="Arial"/>
                <w:b/>
                <w:bCs/>
                <w:color w:val="222222"/>
                <w:sz w:val="20"/>
                <w:szCs w:val="20"/>
                <w:lang w:val="lt-LT"/>
              </w:rPr>
              <w:t xml:space="preserve"> </w:t>
            </w:r>
            <w:proofErr w:type="spellStart"/>
            <w:r w:rsidRPr="001E4D0E">
              <w:rPr>
                <w:rFonts w:ascii="Arial" w:hAnsi="Arial" w:cs="Arial"/>
                <w:color w:val="222222"/>
                <w:sz w:val="20"/>
                <w:szCs w:val="20"/>
                <w:lang w:val="lt-LT"/>
              </w:rPr>
              <w:t>Sinteponas</w:t>
            </w:r>
            <w:proofErr w:type="spellEnd"/>
            <w:r w:rsidRPr="001E4D0E">
              <w:rPr>
                <w:rFonts w:ascii="Arial" w:hAnsi="Arial" w:cs="Arial"/>
                <w:color w:val="222222"/>
                <w:sz w:val="20"/>
                <w:szCs w:val="20"/>
                <w:lang w:val="lt-LT"/>
              </w:rPr>
              <w:t>: striukei 150±5 g/m²</w:t>
            </w:r>
            <w:r w:rsidR="0037018A" w:rsidRPr="001E4D0E">
              <w:rPr>
                <w:rFonts w:ascii="Arial" w:hAnsi="Arial" w:cs="Arial"/>
                <w:color w:val="222222"/>
                <w:sz w:val="20"/>
                <w:szCs w:val="20"/>
                <w:lang w:val="lt-LT"/>
              </w:rPr>
              <w:t>;</w:t>
            </w:r>
          </w:p>
          <w:p w14:paraId="2453C6D5" w14:textId="77777777" w:rsidR="0010038E"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b/>
                <w:bCs/>
                <w:color w:val="222222"/>
                <w:sz w:val="20"/>
                <w:szCs w:val="20"/>
                <w:lang w:val="lt-LT"/>
              </w:rPr>
              <w:t>Pamušalas:</w:t>
            </w:r>
            <w:r w:rsidR="0010038E" w:rsidRPr="001E4D0E">
              <w:rPr>
                <w:rFonts w:ascii="Arial" w:hAnsi="Arial" w:cs="Arial"/>
                <w:b/>
                <w:bCs/>
                <w:color w:val="222222"/>
                <w:sz w:val="20"/>
                <w:szCs w:val="20"/>
                <w:lang w:val="lt-LT"/>
              </w:rPr>
              <w:t xml:space="preserve"> </w:t>
            </w:r>
            <w:r w:rsidRPr="001E4D0E">
              <w:rPr>
                <w:rFonts w:ascii="Arial" w:hAnsi="Arial" w:cs="Arial"/>
                <w:color w:val="222222"/>
                <w:sz w:val="20"/>
                <w:szCs w:val="20"/>
                <w:lang w:val="lt-LT"/>
              </w:rPr>
              <w:t xml:space="preserve">100% poliesteris, supeltakiuotas su </w:t>
            </w:r>
            <w:proofErr w:type="spellStart"/>
            <w:r w:rsidRPr="001E4D0E">
              <w:rPr>
                <w:rFonts w:ascii="Arial" w:hAnsi="Arial" w:cs="Arial"/>
                <w:color w:val="222222"/>
                <w:sz w:val="20"/>
                <w:szCs w:val="20"/>
                <w:lang w:val="lt-LT"/>
              </w:rPr>
              <w:t>sinteponu</w:t>
            </w:r>
            <w:proofErr w:type="spellEnd"/>
            <w:r w:rsidRPr="001E4D0E">
              <w:rPr>
                <w:rFonts w:ascii="Arial" w:hAnsi="Arial" w:cs="Arial"/>
                <w:color w:val="222222"/>
                <w:sz w:val="20"/>
                <w:szCs w:val="20"/>
                <w:lang w:val="lt-LT"/>
              </w:rPr>
              <w:t>;</w:t>
            </w:r>
          </w:p>
          <w:p w14:paraId="005317B0" w14:textId="77777777" w:rsidR="0010038E"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Šviesą atspindinti juosta. Šviesą atspindinti juosta turi būti 5 cm pločio, sidabrinės spalvos; Atitikimas bandymui pagal EN ISO 20471:2013 – gerai matoma apranga;</w:t>
            </w:r>
          </w:p>
          <w:p w14:paraId="0C497837" w14:textId="77777777" w:rsidR="006B3EC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color w:val="222222"/>
                <w:sz w:val="20"/>
                <w:szCs w:val="20"/>
                <w:lang w:val="lt-LT"/>
              </w:rPr>
              <w:t xml:space="preserve">Skalbimas </w:t>
            </w:r>
            <w:r w:rsidR="00B00295" w:rsidRPr="001E4D0E">
              <w:rPr>
                <w:rFonts w:ascii="Arial" w:hAnsi="Arial" w:cs="Arial"/>
                <w:color w:val="222222"/>
                <w:sz w:val="20"/>
                <w:szCs w:val="20"/>
                <w:lang w:val="lt-LT"/>
              </w:rPr>
              <w:t xml:space="preserve">ne </w:t>
            </w:r>
            <w:r w:rsidR="00575C4D" w:rsidRPr="001E4D0E">
              <w:rPr>
                <w:rFonts w:ascii="Arial" w:hAnsi="Arial" w:cs="Arial"/>
                <w:color w:val="222222"/>
                <w:sz w:val="20"/>
                <w:szCs w:val="20"/>
                <w:lang w:val="lt-LT"/>
              </w:rPr>
              <w:t>daugiau kaip</w:t>
            </w:r>
            <w:r w:rsidRPr="001E4D0E">
              <w:rPr>
                <w:rFonts w:ascii="Arial" w:hAnsi="Arial" w:cs="Arial"/>
                <w:color w:val="222222"/>
                <w:sz w:val="20"/>
                <w:szCs w:val="20"/>
                <w:lang w:val="lt-LT"/>
              </w:rPr>
              <w:t xml:space="preserve"> 40°C; ne mažiau 50 ciklų;</w:t>
            </w:r>
          </w:p>
          <w:p w14:paraId="25F125B7" w14:textId="77777777" w:rsidR="006B3ECC"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b/>
                <w:bCs/>
                <w:color w:val="222222"/>
                <w:sz w:val="20"/>
                <w:szCs w:val="20"/>
                <w:lang w:val="lt-LT"/>
              </w:rPr>
              <w:t>Ženklinimas:</w:t>
            </w:r>
            <w:r w:rsidR="006B3ECC" w:rsidRPr="001E4D0E">
              <w:rPr>
                <w:rFonts w:ascii="Arial" w:hAnsi="Arial" w:cs="Arial"/>
                <w:b/>
                <w:bCs/>
                <w:color w:val="222222"/>
                <w:sz w:val="20"/>
                <w:szCs w:val="20"/>
                <w:lang w:val="lt-LT"/>
              </w:rPr>
              <w:t xml:space="preserve"> </w:t>
            </w:r>
            <w:r w:rsidRPr="001E4D0E">
              <w:rPr>
                <w:rFonts w:ascii="Arial" w:hAnsi="Arial" w:cs="Arial"/>
                <w:sz w:val="20"/>
                <w:szCs w:val="20"/>
                <w:lang w:val="lt-LT"/>
              </w:rPr>
              <w:t xml:space="preserve">Atitikimas standartams : EN 13688:2013, LST EN ISO 20471:2013 1 klasė , EN 342:2004/AC:2008,  LST EN 343:2019 </w:t>
            </w:r>
          </w:p>
          <w:p w14:paraId="43BAD240" w14:textId="0BB7D19D" w:rsidR="003664D2" w:rsidRPr="001E4D0E" w:rsidRDefault="003664D2" w:rsidP="00C13D30">
            <w:pPr>
              <w:pStyle w:val="Sraopastraipa"/>
              <w:numPr>
                <w:ilvl w:val="0"/>
                <w:numId w:val="20"/>
              </w:numPr>
              <w:shd w:val="clear" w:color="auto" w:fill="FFFFFF"/>
              <w:spacing w:after="0" w:line="240" w:lineRule="auto"/>
              <w:ind w:left="457" w:hanging="425"/>
              <w:jc w:val="both"/>
              <w:rPr>
                <w:rFonts w:ascii="Arial" w:hAnsi="Arial" w:cs="Arial"/>
                <w:color w:val="222222"/>
                <w:sz w:val="20"/>
                <w:szCs w:val="20"/>
                <w:lang w:val="lt-LT"/>
              </w:rPr>
            </w:pPr>
            <w:r w:rsidRPr="001E4D0E">
              <w:rPr>
                <w:rFonts w:ascii="Arial" w:hAnsi="Arial" w:cs="Arial"/>
                <w:sz w:val="20"/>
                <w:szCs w:val="20"/>
                <w:shd w:val="clear" w:color="auto" w:fill="FFFFFF"/>
                <w:lang w:val="lt-LT"/>
              </w:rPr>
              <w:lastRenderedPageBreak/>
              <w:t>Dydžiai nuo S – XXX</w:t>
            </w:r>
            <w:r w:rsidR="000F1F0C" w:rsidRPr="001E4D0E">
              <w:rPr>
                <w:rFonts w:ascii="Arial" w:hAnsi="Arial" w:cs="Arial"/>
                <w:sz w:val="20"/>
                <w:szCs w:val="20"/>
                <w:shd w:val="clear" w:color="auto" w:fill="FFFFFF"/>
                <w:lang w:val="lt-LT"/>
              </w:rPr>
              <w:t>X</w:t>
            </w:r>
            <w:r w:rsidRPr="001E4D0E">
              <w:rPr>
                <w:rFonts w:ascii="Arial" w:hAnsi="Arial" w:cs="Arial"/>
                <w:sz w:val="20"/>
                <w:szCs w:val="20"/>
                <w:shd w:val="clear" w:color="auto" w:fill="FFFFFF"/>
                <w:lang w:val="lt-LT"/>
              </w:rPr>
              <w:t>L (Nurodoma užsakant).</w:t>
            </w:r>
          </w:p>
        </w:tc>
      </w:tr>
      <w:tr w:rsidR="003664D2" w:rsidRPr="001E4D0E" w14:paraId="59F6BE2A" w14:textId="77777777" w:rsidTr="004936C9">
        <w:tc>
          <w:tcPr>
            <w:tcW w:w="560" w:type="dxa"/>
            <w:tcBorders>
              <w:top w:val="single" w:sz="4" w:space="0" w:color="auto"/>
              <w:bottom w:val="single" w:sz="4" w:space="0" w:color="auto"/>
            </w:tcBorders>
            <w:vAlign w:val="center"/>
          </w:tcPr>
          <w:p w14:paraId="5F4D201E" w14:textId="6A81CC91" w:rsidR="003664D2" w:rsidRPr="001E4D0E" w:rsidRDefault="003664D2"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lastRenderedPageBreak/>
              <w:t>2.5</w:t>
            </w:r>
          </w:p>
        </w:tc>
        <w:tc>
          <w:tcPr>
            <w:tcW w:w="1845" w:type="dxa"/>
            <w:tcBorders>
              <w:top w:val="single" w:sz="4" w:space="0" w:color="auto"/>
              <w:bottom w:val="single" w:sz="4" w:space="0" w:color="auto"/>
            </w:tcBorders>
            <w:vAlign w:val="center"/>
          </w:tcPr>
          <w:p w14:paraId="2CD60268" w14:textId="4D4C6780" w:rsidR="003664D2" w:rsidRPr="001E4D0E" w:rsidRDefault="003664D2" w:rsidP="00B36B56">
            <w:pPr>
              <w:tabs>
                <w:tab w:val="left" w:pos="312"/>
              </w:tabs>
              <w:contextualSpacing/>
              <w:jc w:val="both"/>
              <w:rPr>
                <w:rFonts w:ascii="Arial" w:hAnsi="Arial" w:cs="Arial"/>
                <w:color w:val="000000"/>
                <w:sz w:val="20"/>
                <w:szCs w:val="20"/>
                <w:lang w:val="lt-LT"/>
              </w:rPr>
            </w:pPr>
            <w:r w:rsidRPr="001E4D0E">
              <w:rPr>
                <w:rFonts w:ascii="Arial" w:hAnsi="Arial" w:cs="Arial"/>
                <w:color w:val="000000"/>
                <w:sz w:val="20"/>
                <w:szCs w:val="20"/>
                <w:lang w:val="lt-LT"/>
              </w:rPr>
              <w:t>Striukė žieminė</w:t>
            </w:r>
          </w:p>
        </w:tc>
        <w:tc>
          <w:tcPr>
            <w:tcW w:w="7371" w:type="dxa"/>
            <w:tcBorders>
              <w:top w:val="single" w:sz="4" w:space="0" w:color="auto"/>
              <w:bottom w:val="single" w:sz="4" w:space="0" w:color="auto"/>
            </w:tcBorders>
            <w:vAlign w:val="center"/>
          </w:tcPr>
          <w:p w14:paraId="6293175F"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Tiesaus silueto su pailginta nugaros sritim;</w:t>
            </w:r>
          </w:p>
          <w:p w14:paraId="6AB10966"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Priekyje, nugaroje ir ant rankovių horizontaliai po dvi 5 cm pločio šviesą atspindinčias juostas;</w:t>
            </w:r>
          </w:p>
          <w:p w14:paraId="7F455F1D"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Striukės viršutinėje dalyje priekyje ir nugaroje vertikaliai po dvi 5 cm pločio šviesą atspindinčias juostas;</w:t>
            </w:r>
          </w:p>
          <w:p w14:paraId="180456E3"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Pakaba iš pagrindinės spalvos audinio prisiūta nugaros </w:t>
            </w:r>
            <w:proofErr w:type="spellStart"/>
            <w:r w:rsidRPr="001E4D0E">
              <w:rPr>
                <w:rFonts w:ascii="Arial" w:hAnsi="Arial" w:cs="Arial"/>
                <w:sz w:val="20"/>
                <w:szCs w:val="20"/>
                <w:lang w:val="lt-LT"/>
              </w:rPr>
              <w:t>priekaklyje</w:t>
            </w:r>
            <w:proofErr w:type="spellEnd"/>
            <w:r w:rsidRPr="001E4D0E">
              <w:rPr>
                <w:rFonts w:ascii="Arial" w:hAnsi="Arial" w:cs="Arial"/>
                <w:sz w:val="20"/>
                <w:szCs w:val="20"/>
                <w:lang w:val="lt-LT"/>
              </w:rPr>
              <w:t xml:space="preserve"> iš vidinės pusės;</w:t>
            </w:r>
          </w:p>
          <w:p w14:paraId="6F35FA3F"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Papildomai striukės apačioje turi būti vidinė apsauga nuo vėjo ir sniego;</w:t>
            </w:r>
          </w:p>
          <w:p w14:paraId="044E0694"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Striukės apačioje plotis reguliuojamas guma su fiksatoriais;</w:t>
            </w:r>
          </w:p>
          <w:p w14:paraId="4050771D"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Striukės nugarinė dalis pažeminta;</w:t>
            </w:r>
          </w:p>
          <w:p w14:paraId="788F8328"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Užsegama dvipusiu užtrauktuku, paslėptas po </w:t>
            </w:r>
            <w:proofErr w:type="spellStart"/>
            <w:r w:rsidRPr="001E4D0E">
              <w:rPr>
                <w:rFonts w:ascii="Arial" w:hAnsi="Arial" w:cs="Arial"/>
                <w:sz w:val="20"/>
                <w:szCs w:val="20"/>
                <w:lang w:val="lt-LT"/>
              </w:rPr>
              <w:t>lystele</w:t>
            </w:r>
            <w:proofErr w:type="spellEnd"/>
            <w:r w:rsidRPr="001E4D0E">
              <w:rPr>
                <w:rFonts w:ascii="Arial" w:hAnsi="Arial" w:cs="Arial"/>
                <w:sz w:val="20"/>
                <w:szCs w:val="20"/>
                <w:lang w:val="lt-LT"/>
              </w:rPr>
              <w:t>, kuri užsegama lipdukais;</w:t>
            </w:r>
          </w:p>
          <w:p w14:paraId="3E7BF6A0"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Gobtuvas pašiltintas </w:t>
            </w:r>
            <w:proofErr w:type="spellStart"/>
            <w:r w:rsidRPr="001E4D0E">
              <w:rPr>
                <w:rFonts w:ascii="Arial" w:hAnsi="Arial" w:cs="Arial"/>
                <w:sz w:val="20"/>
                <w:szCs w:val="20"/>
                <w:lang w:val="lt-LT"/>
              </w:rPr>
              <w:t>sinteponu</w:t>
            </w:r>
            <w:proofErr w:type="spellEnd"/>
            <w:r w:rsidRPr="001E4D0E">
              <w:rPr>
                <w:rFonts w:ascii="Arial" w:hAnsi="Arial" w:cs="Arial"/>
                <w:sz w:val="20"/>
                <w:szCs w:val="20"/>
                <w:lang w:val="lt-LT"/>
              </w:rPr>
              <w:t xml:space="preserve"> ir </w:t>
            </w:r>
            <w:proofErr w:type="spellStart"/>
            <w:r w:rsidRPr="001E4D0E">
              <w:rPr>
                <w:rFonts w:ascii="Arial" w:hAnsi="Arial" w:cs="Arial"/>
                <w:sz w:val="20"/>
                <w:szCs w:val="20"/>
                <w:lang w:val="lt-LT"/>
              </w:rPr>
              <w:t>fleece</w:t>
            </w:r>
            <w:proofErr w:type="spellEnd"/>
            <w:r w:rsidRPr="001E4D0E">
              <w:rPr>
                <w:rFonts w:ascii="Arial" w:hAnsi="Arial" w:cs="Arial"/>
                <w:sz w:val="20"/>
                <w:szCs w:val="20"/>
                <w:lang w:val="lt-LT"/>
              </w:rPr>
              <w:t xml:space="preserve"> medžiaga, prisegamas užtrauktuku, užsegamas plačiu lipduku priekyje, viršugalvio pločio reguliavimui turi būti įverta guma, aukščio reguliavimui naudojama juosta su lipduku;</w:t>
            </w:r>
          </w:p>
          <w:p w14:paraId="1A2B7580"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Apykaklė pašiltinta </w:t>
            </w:r>
            <w:proofErr w:type="spellStart"/>
            <w:r w:rsidRPr="001E4D0E">
              <w:rPr>
                <w:rFonts w:ascii="Arial" w:hAnsi="Arial" w:cs="Arial"/>
                <w:sz w:val="20"/>
                <w:szCs w:val="20"/>
                <w:lang w:val="lt-LT"/>
              </w:rPr>
              <w:t>sinteponu</w:t>
            </w:r>
            <w:proofErr w:type="spellEnd"/>
            <w:r w:rsidRPr="001E4D0E">
              <w:rPr>
                <w:rFonts w:ascii="Arial" w:hAnsi="Arial" w:cs="Arial"/>
                <w:sz w:val="20"/>
                <w:szCs w:val="20"/>
                <w:lang w:val="lt-LT"/>
              </w:rPr>
              <w:t xml:space="preserve"> ir </w:t>
            </w:r>
            <w:proofErr w:type="spellStart"/>
            <w:r w:rsidRPr="001E4D0E">
              <w:rPr>
                <w:rFonts w:ascii="Arial" w:hAnsi="Arial" w:cs="Arial"/>
                <w:sz w:val="20"/>
                <w:szCs w:val="20"/>
                <w:lang w:val="lt-LT"/>
              </w:rPr>
              <w:t>fleece</w:t>
            </w:r>
            <w:proofErr w:type="spellEnd"/>
            <w:r w:rsidRPr="001E4D0E">
              <w:rPr>
                <w:rFonts w:ascii="Arial" w:hAnsi="Arial" w:cs="Arial"/>
                <w:sz w:val="20"/>
                <w:szCs w:val="20"/>
                <w:lang w:val="lt-LT"/>
              </w:rPr>
              <w:t xml:space="preserve"> medžiaga, stovės tipo;</w:t>
            </w:r>
          </w:p>
          <w:p w14:paraId="59AE961B"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Rankovės statytos, rankogaliai megzti vidiniai, išorėje plotis reguliuojamas lipduku;</w:t>
            </w:r>
          </w:p>
          <w:p w14:paraId="5A53CCD3" w14:textId="29580DF4"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Priekyje viršuje </w:t>
            </w:r>
            <w:r w:rsidR="00CA7B46" w:rsidRPr="001E4D0E">
              <w:rPr>
                <w:rFonts w:ascii="Arial" w:hAnsi="Arial" w:cs="Arial"/>
                <w:sz w:val="20"/>
                <w:szCs w:val="20"/>
                <w:lang w:val="lt-LT"/>
              </w:rPr>
              <w:t>dešinėje</w:t>
            </w:r>
            <w:r w:rsidRPr="001E4D0E">
              <w:rPr>
                <w:rFonts w:ascii="Arial" w:hAnsi="Arial" w:cs="Arial"/>
                <w:sz w:val="20"/>
                <w:szCs w:val="20"/>
                <w:lang w:val="lt-LT"/>
              </w:rPr>
              <w:t xml:space="preserve"> </w:t>
            </w:r>
            <w:r w:rsidR="00CF0549" w:rsidRPr="001E4D0E">
              <w:rPr>
                <w:rFonts w:ascii="Arial" w:hAnsi="Arial" w:cs="Arial"/>
                <w:sz w:val="20"/>
                <w:szCs w:val="20"/>
                <w:lang w:val="lt-LT"/>
              </w:rPr>
              <w:t xml:space="preserve">arba kairėje </w:t>
            </w:r>
            <w:r w:rsidRPr="001E4D0E">
              <w:rPr>
                <w:rFonts w:ascii="Arial" w:hAnsi="Arial" w:cs="Arial"/>
                <w:sz w:val="20"/>
                <w:szCs w:val="20"/>
                <w:lang w:val="lt-LT"/>
              </w:rPr>
              <w:t>pusėje turi būti kišenė užsegama užtrauktuku;</w:t>
            </w:r>
          </w:p>
          <w:p w14:paraId="16A650AF" w14:textId="0045408A"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Priekyje apačioje, dvigubos </w:t>
            </w:r>
            <w:proofErr w:type="spellStart"/>
            <w:r w:rsidRPr="001E4D0E">
              <w:rPr>
                <w:rFonts w:ascii="Arial" w:hAnsi="Arial" w:cs="Arial"/>
                <w:sz w:val="20"/>
                <w:szCs w:val="20"/>
                <w:lang w:val="lt-LT"/>
              </w:rPr>
              <w:t>uždėtinės</w:t>
            </w:r>
            <w:proofErr w:type="spellEnd"/>
            <w:r w:rsidRPr="001E4D0E">
              <w:rPr>
                <w:rFonts w:ascii="Arial" w:hAnsi="Arial" w:cs="Arial"/>
                <w:sz w:val="20"/>
                <w:szCs w:val="20"/>
                <w:lang w:val="lt-LT"/>
              </w:rPr>
              <w:t xml:space="preserve"> kišenės su atvartais</w:t>
            </w:r>
            <w:r w:rsidR="00272563" w:rsidRPr="001E4D0E">
              <w:rPr>
                <w:rFonts w:ascii="Arial" w:hAnsi="Arial" w:cs="Arial"/>
                <w:sz w:val="20"/>
                <w:szCs w:val="20"/>
                <w:lang w:val="lt-LT"/>
              </w:rPr>
              <w:t>, kurie turi užsisegti</w:t>
            </w:r>
            <w:r w:rsidR="00264EDB" w:rsidRPr="001E4D0E">
              <w:rPr>
                <w:rFonts w:ascii="Arial" w:hAnsi="Arial" w:cs="Arial"/>
                <w:sz w:val="20"/>
                <w:szCs w:val="20"/>
                <w:lang w:val="lt-LT"/>
              </w:rPr>
              <w:t xml:space="preserve"> </w:t>
            </w:r>
            <w:r w:rsidR="00272563" w:rsidRPr="001E4D0E">
              <w:rPr>
                <w:rFonts w:ascii="Arial" w:hAnsi="Arial" w:cs="Arial"/>
                <w:sz w:val="20"/>
                <w:szCs w:val="20"/>
                <w:lang w:val="lt-LT"/>
              </w:rPr>
              <w:t>(</w:t>
            </w:r>
            <w:proofErr w:type="spellStart"/>
            <w:r w:rsidR="00272563" w:rsidRPr="001E4D0E">
              <w:rPr>
                <w:rFonts w:ascii="Arial" w:hAnsi="Arial" w:cs="Arial"/>
                <w:sz w:val="20"/>
                <w:szCs w:val="20"/>
                <w:lang w:val="lt-LT"/>
              </w:rPr>
              <w:t>velcru</w:t>
            </w:r>
            <w:proofErr w:type="spellEnd"/>
            <w:r w:rsidR="00272563" w:rsidRPr="001E4D0E">
              <w:rPr>
                <w:rFonts w:ascii="Arial" w:hAnsi="Arial" w:cs="Arial"/>
                <w:sz w:val="20"/>
                <w:szCs w:val="20"/>
                <w:lang w:val="lt-LT"/>
              </w:rPr>
              <w:t>, užtrauktuku</w:t>
            </w:r>
            <w:r w:rsidR="00264EDB" w:rsidRPr="001E4D0E">
              <w:rPr>
                <w:rFonts w:ascii="Arial" w:hAnsi="Arial" w:cs="Arial"/>
                <w:sz w:val="20"/>
                <w:szCs w:val="20"/>
                <w:lang w:val="lt-LT"/>
              </w:rPr>
              <w:t xml:space="preserve">) </w:t>
            </w:r>
            <w:r w:rsidRPr="001E4D0E">
              <w:rPr>
                <w:rFonts w:ascii="Arial" w:hAnsi="Arial" w:cs="Arial"/>
                <w:sz w:val="20"/>
                <w:szCs w:val="20"/>
                <w:lang w:val="lt-LT"/>
              </w:rPr>
              <w:t>: įdėjimas iš viršaus ir iš šono;</w:t>
            </w:r>
          </w:p>
          <w:p w14:paraId="51376183"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Viduje kairėje pusėje viena </w:t>
            </w:r>
            <w:proofErr w:type="spellStart"/>
            <w:r w:rsidRPr="001E4D0E">
              <w:rPr>
                <w:rFonts w:ascii="Arial" w:hAnsi="Arial" w:cs="Arial"/>
                <w:sz w:val="20"/>
                <w:szCs w:val="20"/>
                <w:lang w:val="lt-LT"/>
              </w:rPr>
              <w:t>uždėtinė</w:t>
            </w:r>
            <w:proofErr w:type="spellEnd"/>
            <w:r w:rsidRPr="001E4D0E">
              <w:rPr>
                <w:rFonts w:ascii="Arial" w:hAnsi="Arial" w:cs="Arial"/>
                <w:sz w:val="20"/>
                <w:szCs w:val="20"/>
                <w:lang w:val="lt-LT"/>
              </w:rPr>
              <w:t xml:space="preserve"> kišenė užsegama užtrauktuku, kurios gylis ne mažiau kaip 18 cm; plotis ne mažiau kaip 13 cm;</w:t>
            </w:r>
          </w:p>
          <w:p w14:paraId="25554133" w14:textId="77777777" w:rsidR="006B3ECC"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Logotipas** priekyje kairėje arba dešinėje krūtinės pusėje ir nugaroje;</w:t>
            </w:r>
          </w:p>
          <w:p w14:paraId="0A7D511C" w14:textId="23996920" w:rsidR="006B3ECC" w:rsidRPr="001E4D0E" w:rsidRDefault="003664D2" w:rsidP="00686148">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spalva</w:t>
            </w:r>
            <w:r w:rsidR="0063127E" w:rsidRPr="001E4D0E">
              <w:rPr>
                <w:rFonts w:ascii="Arial" w:hAnsi="Arial" w:cs="Arial"/>
                <w:sz w:val="20"/>
                <w:szCs w:val="20"/>
                <w:lang w:val="lt-LT"/>
              </w:rPr>
              <w:t>:</w:t>
            </w:r>
            <w:r w:rsidR="00686148" w:rsidRPr="001E4D0E">
              <w:rPr>
                <w:rFonts w:ascii="Arial" w:eastAsia="Times New Roman" w:hAnsi="Arial" w:cs="Arial"/>
                <w:sz w:val="20"/>
                <w:szCs w:val="20"/>
                <w:lang w:val="lt-LT" w:eastAsia="lt-LT"/>
              </w:rPr>
              <w:t xml:space="preserve"> </w:t>
            </w:r>
            <w:r w:rsidR="00686148" w:rsidRPr="001E4D0E">
              <w:rPr>
                <w:rFonts w:ascii="Arial" w:hAnsi="Arial" w:cs="Arial"/>
                <w:sz w:val="20"/>
                <w:szCs w:val="20"/>
                <w:lang w:val="lt-LT"/>
              </w:rPr>
              <w:t xml:space="preserve">pagal Pantone </w:t>
            </w:r>
            <w:proofErr w:type="spellStart"/>
            <w:r w:rsidR="00686148" w:rsidRPr="001E4D0E">
              <w:rPr>
                <w:rFonts w:ascii="Arial" w:hAnsi="Arial" w:cs="Arial"/>
                <w:sz w:val="20"/>
                <w:szCs w:val="20"/>
                <w:lang w:val="lt-LT"/>
              </w:rPr>
              <w:t>Color</w:t>
            </w:r>
            <w:proofErr w:type="spellEnd"/>
            <w:r w:rsidR="00686148" w:rsidRPr="001E4D0E">
              <w:rPr>
                <w:rFonts w:ascii="Arial" w:hAnsi="Arial" w:cs="Arial"/>
                <w:sz w:val="20"/>
                <w:szCs w:val="20"/>
                <w:lang w:val="lt-LT"/>
              </w:rPr>
              <w:t xml:space="preserve"> katalogą gali būti </w:t>
            </w:r>
            <w:r w:rsidR="00686148" w:rsidRPr="001E4D0E">
              <w:rPr>
                <w:rFonts w:ascii="Arial" w:hAnsi="Arial" w:cs="Arial"/>
                <w:b/>
                <w:bCs/>
                <w:sz w:val="20"/>
                <w:szCs w:val="20"/>
                <w:lang w:val="lt-LT"/>
              </w:rPr>
              <w:t>Tamsiai žalia</w:t>
            </w:r>
            <w:r w:rsidR="00686148" w:rsidRPr="001E4D0E">
              <w:rPr>
                <w:rFonts w:ascii="Arial" w:hAnsi="Arial" w:cs="Arial"/>
                <w:sz w:val="20"/>
                <w:szCs w:val="20"/>
                <w:lang w:val="lt-LT"/>
              </w:rPr>
              <w:t xml:space="preserve"> – </w:t>
            </w:r>
            <w:r w:rsidR="00686148" w:rsidRPr="001E4D0E">
              <w:rPr>
                <w:rFonts w:ascii="Arial" w:hAnsi="Arial" w:cs="Arial"/>
                <w:b/>
                <w:bCs/>
                <w:sz w:val="20"/>
                <w:szCs w:val="20"/>
                <w:lang w:val="lt-LT"/>
              </w:rPr>
              <w:t>554 arba artima šiai spalvai</w:t>
            </w:r>
            <w:r w:rsidR="00686148" w:rsidRPr="001E4D0E">
              <w:rPr>
                <w:rFonts w:ascii="Arial" w:hAnsi="Arial" w:cs="Arial"/>
                <w:sz w:val="20"/>
                <w:szCs w:val="20"/>
                <w:lang w:val="lt-LT"/>
              </w:rPr>
              <w:t xml:space="preserve"> bei ryškiai geltona (</w:t>
            </w:r>
            <w:proofErr w:type="spellStart"/>
            <w:r w:rsidR="00686148" w:rsidRPr="001E4D0E">
              <w:rPr>
                <w:rFonts w:ascii="Arial" w:hAnsi="Arial" w:cs="Arial"/>
                <w:sz w:val="20"/>
                <w:szCs w:val="20"/>
                <w:lang w:val="lt-LT"/>
              </w:rPr>
              <w:t>Hi-</w:t>
            </w:r>
            <w:r w:rsidR="00686148" w:rsidRPr="001E4D0E">
              <w:rPr>
                <w:rFonts w:ascii="Arial" w:hAnsi="Arial" w:cs="Arial"/>
                <w:b/>
                <w:bCs/>
                <w:sz w:val="20"/>
                <w:szCs w:val="20"/>
                <w:lang w:val="lt-LT"/>
              </w:rPr>
              <w:t>Viz</w:t>
            </w:r>
            <w:proofErr w:type="spellEnd"/>
            <w:r w:rsidR="00686148" w:rsidRPr="001E4D0E">
              <w:rPr>
                <w:rFonts w:ascii="Arial" w:hAnsi="Arial" w:cs="Arial"/>
                <w:b/>
                <w:bCs/>
                <w:sz w:val="20"/>
                <w:szCs w:val="20"/>
                <w:lang w:val="lt-LT"/>
              </w:rPr>
              <w:t xml:space="preserve">) </w:t>
            </w:r>
            <w:r w:rsidR="00BF3FAE" w:rsidRPr="001E4D0E">
              <w:rPr>
                <w:rFonts w:ascii="Arial" w:hAnsi="Arial" w:cs="Arial"/>
                <w:b/>
                <w:bCs/>
                <w:sz w:val="20"/>
                <w:szCs w:val="20"/>
                <w:lang w:val="lt-LT"/>
              </w:rPr>
              <w:t xml:space="preserve">atitinkanti </w:t>
            </w:r>
            <w:r w:rsidR="00BF3FAE" w:rsidRPr="001E4D0E">
              <w:rPr>
                <w:rFonts w:ascii="Arial" w:hAnsi="Arial" w:cs="Arial"/>
                <w:sz w:val="20"/>
                <w:szCs w:val="20"/>
                <w:lang w:val="lt-LT"/>
              </w:rPr>
              <w:t xml:space="preserve">gero matomumo standartą </w:t>
            </w:r>
            <w:r w:rsidR="00686148" w:rsidRPr="001E4D0E">
              <w:rPr>
                <w:rFonts w:ascii="Arial" w:hAnsi="Arial" w:cs="Arial"/>
                <w:b/>
                <w:bCs/>
                <w:sz w:val="20"/>
                <w:szCs w:val="20"/>
                <w:lang w:val="lt-LT"/>
              </w:rPr>
              <w:t>arba Tamsiai pilka- 432 C arba artima šiai spalvai</w:t>
            </w:r>
            <w:r w:rsidR="00686148" w:rsidRPr="001E4D0E">
              <w:rPr>
                <w:rFonts w:ascii="Arial" w:hAnsi="Arial" w:cs="Arial"/>
                <w:sz w:val="20"/>
                <w:szCs w:val="20"/>
                <w:lang w:val="lt-LT"/>
              </w:rPr>
              <w:t xml:space="preserve"> bei ryškiai geltona (</w:t>
            </w:r>
            <w:proofErr w:type="spellStart"/>
            <w:r w:rsidR="00686148" w:rsidRPr="001E4D0E">
              <w:rPr>
                <w:rFonts w:ascii="Arial" w:hAnsi="Arial" w:cs="Arial"/>
                <w:sz w:val="20"/>
                <w:szCs w:val="20"/>
                <w:lang w:val="lt-LT"/>
              </w:rPr>
              <w:t>Hi-Viz</w:t>
            </w:r>
            <w:proofErr w:type="spellEnd"/>
            <w:r w:rsidR="00686148" w:rsidRPr="001E4D0E">
              <w:rPr>
                <w:rFonts w:ascii="Arial" w:hAnsi="Arial" w:cs="Arial"/>
                <w:sz w:val="20"/>
                <w:szCs w:val="20"/>
                <w:lang w:val="lt-LT"/>
              </w:rPr>
              <w:t>) atitinkanti gero matomumo standartą;</w:t>
            </w:r>
          </w:p>
          <w:p w14:paraId="13AD4286" w14:textId="77777777" w:rsidR="00484CC8"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Poliesteris 100% su PU padengimu (apsauga nuo drėgmės) (audinio susitraukimas ≤ 3%);</w:t>
            </w:r>
          </w:p>
          <w:p w14:paraId="6CFDACF6" w14:textId="77777777" w:rsidR="00484CC8"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tankis: 175±5 g/m²;</w:t>
            </w:r>
          </w:p>
          <w:p w14:paraId="0F91F8F6" w14:textId="77777777" w:rsidR="00484CC8"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Audinio pynimas: Drobinis (</w:t>
            </w:r>
            <w:proofErr w:type="spellStart"/>
            <w:r w:rsidRPr="001E4D0E">
              <w:rPr>
                <w:rFonts w:ascii="Arial" w:hAnsi="Arial" w:cs="Arial"/>
                <w:sz w:val="20"/>
                <w:szCs w:val="20"/>
                <w:lang w:val="lt-LT"/>
              </w:rPr>
              <w:t>canvasinis</w:t>
            </w:r>
            <w:proofErr w:type="spellEnd"/>
            <w:r w:rsidRPr="001E4D0E">
              <w:rPr>
                <w:rFonts w:ascii="Arial" w:hAnsi="Arial" w:cs="Arial"/>
                <w:sz w:val="20"/>
                <w:szCs w:val="20"/>
                <w:lang w:val="lt-LT"/>
              </w:rPr>
              <w:t>);</w:t>
            </w:r>
          </w:p>
          <w:p w14:paraId="45EE7B24" w14:textId="77777777" w:rsidR="00AB3E2D"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b/>
                <w:bCs/>
                <w:sz w:val="20"/>
                <w:szCs w:val="20"/>
                <w:lang w:val="lt-LT"/>
              </w:rPr>
              <w:t xml:space="preserve">Pašiltinimas: </w:t>
            </w:r>
            <w:r w:rsidRPr="001E4D0E">
              <w:rPr>
                <w:rFonts w:ascii="Arial" w:hAnsi="Arial" w:cs="Arial"/>
                <w:b/>
                <w:bCs/>
                <w:sz w:val="20"/>
                <w:szCs w:val="20"/>
                <w:lang w:val="lt-LT"/>
              </w:rPr>
              <w:tab/>
            </w:r>
            <w:proofErr w:type="spellStart"/>
            <w:r w:rsidRPr="001E4D0E">
              <w:rPr>
                <w:rFonts w:ascii="Arial" w:hAnsi="Arial" w:cs="Arial"/>
                <w:sz w:val="20"/>
                <w:szCs w:val="20"/>
                <w:lang w:val="lt-LT"/>
              </w:rPr>
              <w:t>Sinteponas</w:t>
            </w:r>
            <w:proofErr w:type="spellEnd"/>
            <w:r w:rsidRPr="001E4D0E">
              <w:rPr>
                <w:rFonts w:ascii="Arial" w:hAnsi="Arial" w:cs="Arial"/>
                <w:sz w:val="20"/>
                <w:szCs w:val="20"/>
                <w:lang w:val="lt-LT"/>
              </w:rPr>
              <w:t xml:space="preserve">: striukei 200±5 g/m², Papildomas pašiltinimas striukės viduje iš </w:t>
            </w:r>
            <w:proofErr w:type="spellStart"/>
            <w:r w:rsidRPr="001E4D0E">
              <w:rPr>
                <w:rFonts w:ascii="Arial" w:hAnsi="Arial" w:cs="Arial"/>
                <w:sz w:val="20"/>
                <w:szCs w:val="20"/>
                <w:lang w:val="lt-LT"/>
              </w:rPr>
              <w:t>fleece</w:t>
            </w:r>
            <w:proofErr w:type="spellEnd"/>
            <w:r w:rsidRPr="001E4D0E">
              <w:rPr>
                <w:rFonts w:ascii="Arial" w:hAnsi="Arial" w:cs="Arial"/>
                <w:sz w:val="20"/>
                <w:szCs w:val="20"/>
                <w:lang w:val="lt-LT"/>
              </w:rPr>
              <w:t xml:space="preserve"> medžiagos;</w:t>
            </w:r>
          </w:p>
          <w:p w14:paraId="65620B96" w14:textId="77777777" w:rsidR="00AB3E2D"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b/>
                <w:bCs/>
                <w:sz w:val="20"/>
                <w:szCs w:val="20"/>
                <w:lang w:val="lt-LT"/>
              </w:rPr>
              <w:t>Pamušalas:</w:t>
            </w:r>
            <w:r w:rsidRPr="001E4D0E">
              <w:rPr>
                <w:rFonts w:ascii="Arial" w:hAnsi="Arial" w:cs="Arial"/>
                <w:sz w:val="20"/>
                <w:szCs w:val="20"/>
                <w:lang w:val="lt-LT"/>
              </w:rPr>
              <w:t xml:space="preserve"> 100% poliesteris, supeltakiuotas su </w:t>
            </w:r>
            <w:proofErr w:type="spellStart"/>
            <w:r w:rsidRPr="001E4D0E">
              <w:rPr>
                <w:rFonts w:ascii="Arial" w:hAnsi="Arial" w:cs="Arial"/>
                <w:sz w:val="20"/>
                <w:szCs w:val="20"/>
                <w:lang w:val="lt-LT"/>
              </w:rPr>
              <w:t>sinteponu</w:t>
            </w:r>
            <w:proofErr w:type="spellEnd"/>
            <w:r w:rsidRPr="001E4D0E">
              <w:rPr>
                <w:rFonts w:ascii="Arial" w:hAnsi="Arial" w:cs="Arial"/>
                <w:sz w:val="20"/>
                <w:szCs w:val="20"/>
                <w:lang w:val="lt-LT"/>
              </w:rPr>
              <w:t>;</w:t>
            </w:r>
          </w:p>
          <w:p w14:paraId="65313853" w14:textId="77777777" w:rsidR="00AB3E2D"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Šviesą atspindinti juosta:</w:t>
            </w:r>
            <w:r w:rsidR="00AB3E2D" w:rsidRPr="001E4D0E">
              <w:rPr>
                <w:rFonts w:ascii="Arial" w:hAnsi="Arial" w:cs="Arial"/>
                <w:sz w:val="20"/>
                <w:szCs w:val="20"/>
                <w:lang w:val="lt-LT"/>
              </w:rPr>
              <w:t xml:space="preserve"> </w:t>
            </w:r>
            <w:r w:rsidRPr="001E4D0E">
              <w:rPr>
                <w:rFonts w:ascii="Arial" w:hAnsi="Arial" w:cs="Arial"/>
                <w:sz w:val="20"/>
                <w:szCs w:val="20"/>
                <w:lang w:val="lt-LT"/>
              </w:rPr>
              <w:t>Šviesą atspindinti juosta turi būti 5 cm pločio, sidabrinės spalvos. Atitikimas bandymui pagal EN ISO 20471:2013 – gerai matoma apranga;</w:t>
            </w:r>
          </w:p>
          <w:p w14:paraId="1B1BAE61" w14:textId="77777777" w:rsidR="006F1AAE"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Skalbimas prie 40°C; ne mažiau 50 ciklų;</w:t>
            </w:r>
            <w:r w:rsidRPr="001E4D0E">
              <w:rPr>
                <w:rFonts w:ascii="Arial" w:hAnsi="Arial" w:cs="Arial"/>
                <w:sz w:val="20"/>
                <w:szCs w:val="20"/>
                <w:lang w:val="lt-LT"/>
              </w:rPr>
              <w:tab/>
            </w:r>
          </w:p>
          <w:p w14:paraId="7CD283A0" w14:textId="77777777" w:rsidR="006F1AAE"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Atitikimas standartams; </w:t>
            </w:r>
            <w:r w:rsidRPr="001E4D0E">
              <w:rPr>
                <w:rFonts w:ascii="Arial" w:eastAsia="Arial" w:hAnsi="Arial" w:cs="Arial"/>
                <w:sz w:val="20"/>
                <w:szCs w:val="20"/>
                <w:lang w:val="lt-LT"/>
              </w:rPr>
              <w:t xml:space="preserve">EN 13688:2013; LST EN ISO 20471:2013 1 klasė, EN 342:2004 , </w:t>
            </w:r>
            <w:r w:rsidRPr="001E4D0E">
              <w:rPr>
                <w:rFonts w:ascii="Arial" w:hAnsi="Arial" w:cs="Arial"/>
                <w:sz w:val="20"/>
                <w:szCs w:val="20"/>
                <w:lang w:val="lt-LT"/>
              </w:rPr>
              <w:t xml:space="preserve">LST EN 343:2019 </w:t>
            </w:r>
          </w:p>
          <w:p w14:paraId="29270BA7" w14:textId="6E77966B" w:rsidR="003664D2" w:rsidRPr="001E4D0E" w:rsidRDefault="003664D2" w:rsidP="00C13D30">
            <w:pPr>
              <w:pStyle w:val="Sraopastraipa"/>
              <w:keepLines/>
              <w:numPr>
                <w:ilvl w:val="0"/>
                <w:numId w:val="21"/>
              </w:numPr>
              <w:suppressLineNumbers/>
              <w:suppressAutoHyphens/>
              <w:spacing w:after="0" w:line="240" w:lineRule="auto"/>
              <w:ind w:left="457" w:hanging="425"/>
              <w:jc w:val="both"/>
              <w:rPr>
                <w:rFonts w:ascii="Arial" w:hAnsi="Arial" w:cs="Arial"/>
                <w:sz w:val="20"/>
                <w:szCs w:val="20"/>
                <w:lang w:val="lt-LT"/>
              </w:rPr>
            </w:pPr>
            <w:r w:rsidRPr="001E4D0E">
              <w:rPr>
                <w:rFonts w:ascii="Arial" w:hAnsi="Arial" w:cs="Arial"/>
                <w:sz w:val="20"/>
                <w:szCs w:val="20"/>
                <w:lang w:val="lt-LT"/>
              </w:rPr>
              <w:t xml:space="preserve">Dydžiai: </w:t>
            </w:r>
            <w:r w:rsidRPr="001E4D0E">
              <w:rPr>
                <w:rFonts w:ascii="Arial" w:eastAsia="Arial" w:hAnsi="Arial" w:cs="Arial"/>
                <w:sz w:val="20"/>
                <w:szCs w:val="20"/>
                <w:lang w:val="lt-LT"/>
              </w:rPr>
              <w:t>Nuo S – XXXL (Nurodoma užsakant).</w:t>
            </w:r>
          </w:p>
        </w:tc>
      </w:tr>
      <w:tr w:rsidR="00302C40" w:rsidRPr="001E4D0E" w14:paraId="4D5DF069" w14:textId="77777777" w:rsidTr="004936C9">
        <w:tc>
          <w:tcPr>
            <w:tcW w:w="560" w:type="dxa"/>
            <w:tcBorders>
              <w:top w:val="single" w:sz="4" w:space="0" w:color="auto"/>
            </w:tcBorders>
            <w:vAlign w:val="center"/>
          </w:tcPr>
          <w:p w14:paraId="513565BE" w14:textId="4CAB00EC" w:rsidR="00302C40" w:rsidRPr="001E4D0E" w:rsidRDefault="00302C40" w:rsidP="00B36B5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 xml:space="preserve">2.6. </w:t>
            </w:r>
          </w:p>
        </w:tc>
        <w:tc>
          <w:tcPr>
            <w:tcW w:w="1845" w:type="dxa"/>
            <w:tcBorders>
              <w:top w:val="single" w:sz="4" w:space="0" w:color="auto"/>
            </w:tcBorders>
            <w:vAlign w:val="center"/>
          </w:tcPr>
          <w:p w14:paraId="088D0956" w14:textId="49D893B2" w:rsidR="00302C40" w:rsidRPr="001E4D0E" w:rsidRDefault="00302C40" w:rsidP="00B36B56">
            <w:pPr>
              <w:tabs>
                <w:tab w:val="left" w:pos="312"/>
              </w:tabs>
              <w:contextualSpacing/>
              <w:jc w:val="both"/>
              <w:rPr>
                <w:rFonts w:ascii="Arial" w:hAnsi="Arial" w:cs="Arial"/>
                <w:color w:val="000000"/>
                <w:sz w:val="20"/>
                <w:szCs w:val="20"/>
                <w:lang w:val="lt-LT"/>
              </w:rPr>
            </w:pPr>
            <w:r w:rsidRPr="001E4D0E">
              <w:rPr>
                <w:rFonts w:ascii="Arial" w:hAnsi="Arial" w:cs="Arial"/>
                <w:color w:val="000000"/>
                <w:sz w:val="20"/>
                <w:szCs w:val="20"/>
                <w:lang w:val="lt-LT"/>
              </w:rPr>
              <w:t>Švarkas darbininko (darbo kostiumo dalis)</w:t>
            </w:r>
          </w:p>
        </w:tc>
        <w:tc>
          <w:tcPr>
            <w:tcW w:w="7371" w:type="dxa"/>
            <w:tcBorders>
              <w:top w:val="single" w:sz="4" w:space="0" w:color="auto"/>
            </w:tcBorders>
            <w:vAlign w:val="center"/>
          </w:tcPr>
          <w:p w14:paraId="545CFE82" w14:textId="77777777" w:rsidR="006F1AAE"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Švarkas </w:t>
            </w:r>
            <w:proofErr w:type="spellStart"/>
            <w:r w:rsidRPr="001E4D0E">
              <w:rPr>
                <w:rFonts w:ascii="Arial" w:eastAsia="Arial" w:hAnsi="Arial" w:cs="Arial"/>
                <w:sz w:val="20"/>
                <w:szCs w:val="20"/>
                <w:lang w:val="lt-LT"/>
              </w:rPr>
              <w:t>juosmeninis</w:t>
            </w:r>
            <w:proofErr w:type="spellEnd"/>
            <w:r w:rsidRPr="001E4D0E">
              <w:rPr>
                <w:rFonts w:ascii="Arial" w:eastAsia="Arial" w:hAnsi="Arial" w:cs="Arial"/>
                <w:sz w:val="20"/>
                <w:szCs w:val="20"/>
                <w:lang w:val="lt-LT"/>
              </w:rPr>
              <w:t xml:space="preserve">, užsegamas po </w:t>
            </w:r>
            <w:proofErr w:type="spellStart"/>
            <w:r w:rsidRPr="001E4D0E">
              <w:rPr>
                <w:rFonts w:ascii="Arial" w:eastAsia="Arial" w:hAnsi="Arial" w:cs="Arial"/>
                <w:sz w:val="20"/>
                <w:szCs w:val="20"/>
                <w:lang w:val="lt-LT"/>
              </w:rPr>
              <w:t>lystele</w:t>
            </w:r>
            <w:proofErr w:type="spellEnd"/>
            <w:r w:rsidRPr="001E4D0E">
              <w:rPr>
                <w:rFonts w:ascii="Arial" w:eastAsia="Arial" w:hAnsi="Arial" w:cs="Arial"/>
                <w:sz w:val="20"/>
                <w:szCs w:val="20"/>
                <w:lang w:val="lt-LT"/>
              </w:rPr>
              <w:t xml:space="preserve"> paslėptu dvipusiu užtrauktuku ir </w:t>
            </w:r>
            <w:proofErr w:type="spellStart"/>
            <w:r w:rsidRPr="001E4D0E">
              <w:rPr>
                <w:rFonts w:ascii="Arial" w:eastAsia="Arial" w:hAnsi="Arial" w:cs="Arial"/>
                <w:sz w:val="20"/>
                <w:szCs w:val="20"/>
                <w:lang w:val="lt-LT"/>
              </w:rPr>
              <w:t>spaudėmis</w:t>
            </w:r>
            <w:proofErr w:type="spellEnd"/>
            <w:r w:rsidRPr="001E4D0E">
              <w:rPr>
                <w:rFonts w:ascii="Arial" w:eastAsia="Arial" w:hAnsi="Arial" w:cs="Arial"/>
                <w:sz w:val="20"/>
                <w:szCs w:val="20"/>
                <w:lang w:val="lt-LT"/>
              </w:rPr>
              <w:t>, apykaklė paaukštinta stovelė užsegama iki viršaus;</w:t>
            </w:r>
          </w:p>
          <w:p w14:paraId="0EF87C4C" w14:textId="77777777" w:rsidR="006F1AAE"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Krūtinės srityje dvi įstrižai įleistos kišenės užsegamos 6 mm (</w:t>
            </w:r>
            <w:r w:rsidR="00D428DE" w:rsidRPr="001E4D0E">
              <w:rPr>
                <w:rFonts w:ascii="Arial" w:eastAsia="Arial" w:hAnsi="Arial" w:cs="Arial"/>
                <w:b/>
                <w:bCs/>
                <w:sz w:val="20"/>
                <w:szCs w:val="20"/>
                <w:lang w:val="lt-LT"/>
              </w:rPr>
              <w:t>užtrauktuko</w:t>
            </w:r>
            <w:r w:rsidR="00D428DE" w:rsidRPr="001E4D0E">
              <w:rPr>
                <w:rFonts w:ascii="Arial" w:eastAsia="Arial" w:hAnsi="Arial" w:cs="Arial"/>
                <w:sz w:val="20"/>
                <w:szCs w:val="20"/>
                <w:lang w:val="lt-LT"/>
              </w:rPr>
              <w:t xml:space="preserve"> </w:t>
            </w:r>
            <w:r w:rsidRPr="001E4D0E">
              <w:rPr>
                <w:rFonts w:ascii="Arial" w:eastAsia="Arial" w:hAnsi="Arial" w:cs="Arial"/>
                <w:b/>
                <w:bCs/>
                <w:sz w:val="20"/>
                <w:szCs w:val="20"/>
                <w:lang w:val="lt-LT"/>
              </w:rPr>
              <w:t>dantukų plotis</w:t>
            </w:r>
            <w:r w:rsidRPr="001E4D0E">
              <w:rPr>
                <w:rFonts w:ascii="Arial" w:eastAsia="Arial" w:hAnsi="Arial" w:cs="Arial"/>
                <w:sz w:val="20"/>
                <w:szCs w:val="20"/>
                <w:lang w:val="lt-LT"/>
              </w:rPr>
              <w:t>) plastikiniais užtrauktukais;</w:t>
            </w:r>
          </w:p>
          <w:p w14:paraId="4EBEA2F3" w14:textId="20CFC0EA"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Juosmens srityje dvi kišenės;</w:t>
            </w:r>
          </w:p>
          <w:p w14:paraId="5C05FC76"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Vidinė kišenė kairėje užsegama saga su kilpele </w:t>
            </w:r>
            <w:r w:rsidR="003161F6" w:rsidRPr="001E4D0E">
              <w:rPr>
                <w:rFonts w:ascii="Arial" w:eastAsia="Arial" w:hAnsi="Arial" w:cs="Arial"/>
                <w:sz w:val="20"/>
                <w:szCs w:val="20"/>
                <w:lang w:val="lt-LT"/>
              </w:rPr>
              <w:t xml:space="preserve">arba </w:t>
            </w:r>
            <w:proofErr w:type="spellStart"/>
            <w:r w:rsidR="003161F6" w:rsidRPr="001E4D0E">
              <w:rPr>
                <w:rFonts w:ascii="Arial" w:eastAsia="Arial" w:hAnsi="Arial" w:cs="Arial"/>
                <w:sz w:val="20"/>
                <w:szCs w:val="20"/>
                <w:lang w:val="lt-LT"/>
              </w:rPr>
              <w:t>velcru</w:t>
            </w:r>
            <w:proofErr w:type="spellEnd"/>
            <w:r w:rsidR="00D06732" w:rsidRPr="001E4D0E">
              <w:rPr>
                <w:rFonts w:ascii="Arial" w:eastAsia="Arial" w:hAnsi="Arial" w:cs="Arial"/>
                <w:sz w:val="20"/>
                <w:szCs w:val="20"/>
                <w:lang w:val="lt-LT"/>
              </w:rPr>
              <w:t xml:space="preserve"> </w:t>
            </w:r>
            <w:r w:rsidRPr="001E4D0E">
              <w:rPr>
                <w:rFonts w:ascii="Arial" w:eastAsia="Arial" w:hAnsi="Arial" w:cs="Arial"/>
                <w:sz w:val="20"/>
                <w:szCs w:val="20"/>
                <w:lang w:val="lt-LT"/>
              </w:rPr>
              <w:t>ir dešinėje mobiliajam telefonui, užsegama saga</w:t>
            </w:r>
            <w:r w:rsidR="008B7404" w:rsidRPr="001E4D0E">
              <w:rPr>
                <w:rFonts w:ascii="Arial" w:eastAsia="Arial" w:hAnsi="Arial" w:cs="Arial"/>
                <w:sz w:val="20"/>
                <w:szCs w:val="20"/>
                <w:lang w:val="lt-LT"/>
              </w:rPr>
              <w:t xml:space="preserve"> arba užtrauktuku</w:t>
            </w:r>
            <w:r w:rsidRPr="001E4D0E">
              <w:rPr>
                <w:rFonts w:ascii="Arial" w:eastAsia="Arial" w:hAnsi="Arial" w:cs="Arial"/>
                <w:sz w:val="20"/>
                <w:szCs w:val="20"/>
                <w:lang w:val="lt-LT"/>
              </w:rPr>
              <w:t>;</w:t>
            </w:r>
          </w:p>
          <w:p w14:paraId="7B5FF2F7"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Pakaba prisiūta nugaros </w:t>
            </w:r>
            <w:proofErr w:type="spellStart"/>
            <w:r w:rsidRPr="001E4D0E">
              <w:rPr>
                <w:rFonts w:ascii="Arial" w:eastAsia="Arial" w:hAnsi="Arial" w:cs="Arial"/>
                <w:sz w:val="20"/>
                <w:szCs w:val="20"/>
                <w:lang w:val="lt-LT"/>
              </w:rPr>
              <w:t>priekaklyje</w:t>
            </w:r>
            <w:proofErr w:type="spellEnd"/>
            <w:r w:rsidRPr="001E4D0E">
              <w:rPr>
                <w:rFonts w:ascii="Arial" w:eastAsia="Arial" w:hAnsi="Arial" w:cs="Arial"/>
                <w:sz w:val="20"/>
                <w:szCs w:val="20"/>
                <w:lang w:val="lt-LT"/>
              </w:rPr>
              <w:t xml:space="preserve"> iš vidinės pusės;</w:t>
            </w:r>
          </w:p>
          <w:p w14:paraId="782772AA"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Rankovės tiesios, su siaurinamais rankogaliais;</w:t>
            </w:r>
          </w:p>
          <w:p w14:paraId="435ACA48" w14:textId="77777777" w:rsidR="006D4891" w:rsidRPr="001E4D0E" w:rsidRDefault="002F54BC"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j</w:t>
            </w:r>
            <w:r w:rsidR="00302C40" w:rsidRPr="001E4D0E">
              <w:rPr>
                <w:rFonts w:ascii="Arial" w:eastAsia="Arial" w:hAnsi="Arial" w:cs="Arial"/>
                <w:sz w:val="20"/>
                <w:szCs w:val="20"/>
                <w:lang w:val="lt-LT"/>
              </w:rPr>
              <w:t>uosmuo nugaros srityje prailgintas;</w:t>
            </w:r>
          </w:p>
          <w:p w14:paraId="07F66CF1"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Ant rankovių ir nugaros – 5 cm pločio </w:t>
            </w:r>
            <w:proofErr w:type="spellStart"/>
            <w:r w:rsidRPr="001E4D0E">
              <w:rPr>
                <w:rFonts w:ascii="Arial" w:eastAsia="Arial" w:hAnsi="Arial" w:cs="Arial"/>
                <w:sz w:val="20"/>
                <w:szCs w:val="20"/>
                <w:lang w:val="lt-LT"/>
              </w:rPr>
              <w:t>retroreflekcinės</w:t>
            </w:r>
            <w:proofErr w:type="spellEnd"/>
            <w:r w:rsidRPr="001E4D0E">
              <w:rPr>
                <w:rFonts w:ascii="Arial" w:eastAsia="Arial" w:hAnsi="Arial" w:cs="Arial"/>
                <w:sz w:val="20"/>
                <w:szCs w:val="20"/>
                <w:lang w:val="lt-LT"/>
              </w:rPr>
              <w:t xml:space="preserve"> juostos*;</w:t>
            </w:r>
          </w:p>
          <w:p w14:paraId="7536B109"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Logotipas</w:t>
            </w:r>
            <w:r w:rsidRPr="001E4D0E">
              <w:rPr>
                <w:rFonts w:ascii="Arial" w:eastAsia="Arial" w:hAnsi="Arial" w:cs="Arial"/>
                <w:sz w:val="20"/>
                <w:szCs w:val="20"/>
                <w:vertAlign w:val="superscript"/>
                <w:lang w:val="lt-LT"/>
              </w:rPr>
              <w:t>**</w:t>
            </w:r>
            <w:r w:rsidRPr="001E4D0E">
              <w:rPr>
                <w:rFonts w:ascii="Arial" w:eastAsia="Arial" w:hAnsi="Arial" w:cs="Arial"/>
                <w:sz w:val="20"/>
                <w:szCs w:val="20"/>
                <w:lang w:val="lt-LT"/>
              </w:rPr>
              <w:t xml:space="preserve"> priekyje kairėje arba dešinėje krūtinės pusėje ir nugaroje;</w:t>
            </w:r>
          </w:p>
          <w:p w14:paraId="3BA4206C" w14:textId="5F70C4BF" w:rsidR="006D4891" w:rsidRPr="001E4D0E" w:rsidRDefault="00302C40" w:rsidP="00FB57E0">
            <w:pPr>
              <w:pStyle w:val="Sraopastraipa"/>
              <w:keepLines/>
              <w:numPr>
                <w:ilvl w:val="0"/>
                <w:numId w:val="22"/>
              </w:numPr>
              <w:suppressLineNumbers/>
              <w:suppressAutoHyphens/>
              <w:spacing w:after="0" w:line="240" w:lineRule="auto"/>
              <w:ind w:left="457" w:hanging="425"/>
              <w:jc w:val="both"/>
              <w:rPr>
                <w:rFonts w:ascii="Arial" w:eastAsia="Times New Roman" w:hAnsi="Arial" w:cs="Arial"/>
                <w:sz w:val="20"/>
                <w:szCs w:val="20"/>
                <w:lang w:val="lt-LT" w:eastAsia="lt-LT"/>
              </w:rPr>
            </w:pPr>
            <w:r w:rsidRPr="001E4D0E">
              <w:rPr>
                <w:rFonts w:ascii="Arial" w:eastAsia="Arial" w:hAnsi="Arial" w:cs="Arial"/>
                <w:sz w:val="20"/>
                <w:szCs w:val="20"/>
                <w:lang w:val="lt-LT"/>
              </w:rPr>
              <w:t>Audinio spalva</w:t>
            </w:r>
            <w:r w:rsidR="009916D0" w:rsidRPr="001E4D0E">
              <w:rPr>
                <w:rFonts w:ascii="Arial" w:eastAsia="Arial" w:hAnsi="Arial" w:cs="Arial"/>
                <w:sz w:val="20"/>
                <w:szCs w:val="20"/>
                <w:lang w:val="lt-LT"/>
              </w:rPr>
              <w:t>:</w:t>
            </w:r>
            <w:r w:rsidR="00CA0077" w:rsidRPr="001E4D0E">
              <w:rPr>
                <w:rFonts w:ascii="Times New Roman" w:eastAsia="Times New Roman" w:hAnsi="Times New Roman" w:cs="Times New Roman"/>
                <w:sz w:val="24"/>
                <w:szCs w:val="24"/>
                <w:lang w:val="lt-LT" w:eastAsia="lt-LT"/>
              </w:rPr>
              <w:t xml:space="preserve"> </w:t>
            </w:r>
            <w:r w:rsidR="00686148" w:rsidRPr="001E4D0E">
              <w:rPr>
                <w:rFonts w:ascii="Arial" w:eastAsia="Times New Roman" w:hAnsi="Arial" w:cs="Arial"/>
                <w:sz w:val="20"/>
                <w:szCs w:val="20"/>
                <w:lang w:val="lt-LT" w:eastAsia="lt-LT"/>
              </w:rPr>
              <w:t xml:space="preserve"> pagal Pantone </w:t>
            </w:r>
            <w:proofErr w:type="spellStart"/>
            <w:r w:rsidR="00686148" w:rsidRPr="001E4D0E">
              <w:rPr>
                <w:rFonts w:ascii="Arial" w:eastAsia="Times New Roman" w:hAnsi="Arial" w:cs="Arial"/>
                <w:sz w:val="20"/>
                <w:szCs w:val="20"/>
                <w:lang w:val="lt-LT" w:eastAsia="lt-LT"/>
              </w:rPr>
              <w:t>Color</w:t>
            </w:r>
            <w:proofErr w:type="spellEnd"/>
            <w:r w:rsidR="00686148" w:rsidRPr="001E4D0E">
              <w:rPr>
                <w:rFonts w:ascii="Arial" w:eastAsia="Times New Roman" w:hAnsi="Arial" w:cs="Arial"/>
                <w:sz w:val="20"/>
                <w:szCs w:val="20"/>
                <w:lang w:val="lt-LT" w:eastAsia="lt-LT"/>
              </w:rPr>
              <w:t xml:space="preserve"> katalogą gali būti </w:t>
            </w:r>
            <w:r w:rsidR="00686148" w:rsidRPr="001E4D0E">
              <w:rPr>
                <w:rFonts w:ascii="Arial" w:eastAsia="Times New Roman" w:hAnsi="Arial" w:cs="Arial"/>
                <w:b/>
                <w:bCs/>
                <w:sz w:val="20"/>
                <w:szCs w:val="20"/>
                <w:lang w:val="lt-LT" w:eastAsia="lt-LT"/>
              </w:rPr>
              <w:t>Tamsiai žalia</w:t>
            </w:r>
            <w:r w:rsidR="00686148" w:rsidRPr="001E4D0E">
              <w:rPr>
                <w:rFonts w:ascii="Arial" w:eastAsia="Times New Roman" w:hAnsi="Arial" w:cs="Arial"/>
                <w:sz w:val="20"/>
                <w:szCs w:val="20"/>
                <w:lang w:val="lt-LT" w:eastAsia="lt-LT"/>
              </w:rPr>
              <w:t xml:space="preserve"> – </w:t>
            </w:r>
            <w:r w:rsidR="00686148" w:rsidRPr="001E4D0E">
              <w:rPr>
                <w:rFonts w:ascii="Arial" w:eastAsia="Times New Roman" w:hAnsi="Arial" w:cs="Arial"/>
                <w:b/>
                <w:bCs/>
                <w:sz w:val="20"/>
                <w:szCs w:val="20"/>
                <w:lang w:val="lt-LT" w:eastAsia="lt-LT"/>
              </w:rPr>
              <w:t>554 arba artima šiai spalvai</w:t>
            </w:r>
            <w:r w:rsidR="00686148" w:rsidRPr="001E4D0E">
              <w:rPr>
                <w:rFonts w:ascii="Arial" w:eastAsia="Times New Roman" w:hAnsi="Arial" w:cs="Arial"/>
                <w:sz w:val="20"/>
                <w:szCs w:val="20"/>
                <w:lang w:val="lt-LT" w:eastAsia="lt-LT"/>
              </w:rPr>
              <w:t xml:space="preserve"> bei ryškiai geltona (</w:t>
            </w:r>
            <w:proofErr w:type="spellStart"/>
            <w:r w:rsidR="00686148" w:rsidRPr="001E4D0E">
              <w:rPr>
                <w:rFonts w:ascii="Arial" w:eastAsia="Times New Roman" w:hAnsi="Arial" w:cs="Arial"/>
                <w:sz w:val="20"/>
                <w:szCs w:val="20"/>
                <w:lang w:val="lt-LT" w:eastAsia="lt-LT"/>
              </w:rPr>
              <w:t>Hi-</w:t>
            </w:r>
            <w:r w:rsidR="00686148" w:rsidRPr="001E4D0E">
              <w:rPr>
                <w:rFonts w:ascii="Arial" w:eastAsia="Times New Roman" w:hAnsi="Arial" w:cs="Arial"/>
                <w:b/>
                <w:bCs/>
                <w:sz w:val="20"/>
                <w:szCs w:val="20"/>
                <w:lang w:val="lt-LT" w:eastAsia="lt-LT"/>
              </w:rPr>
              <w:t>Viz</w:t>
            </w:r>
            <w:proofErr w:type="spellEnd"/>
            <w:r w:rsidR="00686148" w:rsidRPr="001E4D0E">
              <w:rPr>
                <w:rFonts w:ascii="Arial" w:eastAsia="Times New Roman" w:hAnsi="Arial" w:cs="Arial"/>
                <w:b/>
                <w:bCs/>
                <w:sz w:val="20"/>
                <w:szCs w:val="20"/>
                <w:lang w:val="lt-LT" w:eastAsia="lt-LT"/>
              </w:rPr>
              <w:t>)</w:t>
            </w:r>
            <w:r w:rsidR="00CA3E0B" w:rsidRPr="001E4D0E">
              <w:rPr>
                <w:rFonts w:ascii="Arial" w:eastAsia="Times New Roman" w:hAnsi="Arial" w:cs="Arial"/>
                <w:b/>
                <w:bCs/>
                <w:sz w:val="20"/>
                <w:szCs w:val="20"/>
                <w:lang w:val="lt-LT" w:eastAsia="lt-LT"/>
              </w:rPr>
              <w:t xml:space="preserve"> atitinkanti gero matomumo standartą </w:t>
            </w:r>
            <w:r w:rsidR="00686148" w:rsidRPr="001E4D0E">
              <w:rPr>
                <w:rFonts w:ascii="Arial" w:eastAsia="Times New Roman" w:hAnsi="Arial" w:cs="Arial"/>
                <w:b/>
                <w:bCs/>
                <w:sz w:val="20"/>
                <w:szCs w:val="20"/>
                <w:lang w:val="lt-LT" w:eastAsia="lt-LT"/>
              </w:rPr>
              <w:t xml:space="preserve"> arba Tamsiai pilka- 432 C arba artima šiai spalvai</w:t>
            </w:r>
            <w:r w:rsidR="00686148" w:rsidRPr="001E4D0E">
              <w:rPr>
                <w:rFonts w:ascii="Arial" w:eastAsia="Times New Roman" w:hAnsi="Arial" w:cs="Arial"/>
                <w:sz w:val="20"/>
                <w:szCs w:val="20"/>
                <w:lang w:val="lt-LT" w:eastAsia="lt-LT"/>
              </w:rPr>
              <w:t xml:space="preserve"> bei ryškiai geltona (</w:t>
            </w:r>
            <w:proofErr w:type="spellStart"/>
            <w:r w:rsidR="00686148" w:rsidRPr="001E4D0E">
              <w:rPr>
                <w:rFonts w:ascii="Arial" w:eastAsia="Times New Roman" w:hAnsi="Arial" w:cs="Arial"/>
                <w:sz w:val="20"/>
                <w:szCs w:val="20"/>
                <w:lang w:val="lt-LT" w:eastAsia="lt-LT"/>
              </w:rPr>
              <w:t>Hi-Viz</w:t>
            </w:r>
            <w:proofErr w:type="spellEnd"/>
            <w:r w:rsidR="00686148" w:rsidRPr="001E4D0E">
              <w:rPr>
                <w:rFonts w:ascii="Arial" w:eastAsia="Times New Roman" w:hAnsi="Arial" w:cs="Arial"/>
                <w:sz w:val="20"/>
                <w:szCs w:val="20"/>
                <w:lang w:val="lt-LT" w:eastAsia="lt-LT"/>
              </w:rPr>
              <w:t>) atitinkanti gero matomumo standartą</w:t>
            </w:r>
            <w:r w:rsidR="005B343C" w:rsidRPr="001E4D0E">
              <w:rPr>
                <w:rFonts w:ascii="Arial" w:eastAsia="Times New Roman" w:hAnsi="Arial" w:cs="Arial"/>
                <w:sz w:val="20"/>
                <w:szCs w:val="20"/>
                <w:lang w:val="lt-LT" w:eastAsia="lt-LT"/>
              </w:rPr>
              <w:t>. Spalva turi derėti su 2.3. punkte nurodyta preke</w:t>
            </w:r>
            <w:r w:rsidR="00DE6D47" w:rsidRPr="001E4D0E">
              <w:rPr>
                <w:rFonts w:ascii="Arial" w:eastAsia="Times New Roman" w:hAnsi="Arial" w:cs="Arial"/>
                <w:sz w:val="20"/>
                <w:szCs w:val="20"/>
                <w:lang w:val="lt-LT" w:eastAsia="lt-LT"/>
              </w:rPr>
              <w:t xml:space="preserve"> (komplekte)</w:t>
            </w:r>
            <w:r w:rsidR="005B343C" w:rsidRPr="001E4D0E">
              <w:rPr>
                <w:rFonts w:ascii="Arial" w:eastAsia="Times New Roman" w:hAnsi="Arial" w:cs="Arial"/>
                <w:sz w:val="20"/>
                <w:szCs w:val="20"/>
                <w:lang w:val="lt-LT" w:eastAsia="lt-LT"/>
              </w:rPr>
              <w:t>;</w:t>
            </w:r>
          </w:p>
          <w:p w14:paraId="6AC6FAAD"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Nominali pluoštinė sudėtis nuo 35 iki 60% medvilnė ir nuo 65 iki 40 % poliesteris;</w:t>
            </w:r>
          </w:p>
          <w:p w14:paraId="62432440"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lastRenderedPageBreak/>
              <w:t>Nominalus paviršiaus tankis 300 ± 25 g/ m²;</w:t>
            </w:r>
          </w:p>
          <w:p w14:paraId="08B9A0AE" w14:textId="77777777" w:rsidR="006D4891"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Skalbimo temperatūra ne mažiau kaip 40 ºC;</w:t>
            </w:r>
          </w:p>
          <w:p w14:paraId="3614919F" w14:textId="77777777" w:rsidR="006D4891" w:rsidRPr="001E4D0E" w:rsidRDefault="00934C49"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 xml:space="preserve">Atitikimas standartams: </w:t>
            </w:r>
            <w:r w:rsidR="00302C40" w:rsidRPr="001E4D0E">
              <w:rPr>
                <w:rFonts w:ascii="Arial" w:eastAsia="Arial" w:hAnsi="Arial" w:cs="Arial"/>
                <w:sz w:val="20"/>
                <w:szCs w:val="20"/>
                <w:lang w:val="lt-LT"/>
              </w:rPr>
              <w:t>EN 13688:2013</w:t>
            </w:r>
            <w:r w:rsidRPr="001E4D0E">
              <w:rPr>
                <w:rFonts w:ascii="Arial" w:eastAsia="Arial" w:hAnsi="Arial" w:cs="Arial"/>
                <w:sz w:val="20"/>
                <w:szCs w:val="20"/>
                <w:lang w:val="lt-LT"/>
              </w:rPr>
              <w:t xml:space="preserve">, </w:t>
            </w:r>
            <w:r w:rsidR="00302C40" w:rsidRPr="001E4D0E">
              <w:rPr>
                <w:rFonts w:ascii="Arial" w:eastAsia="Arial" w:hAnsi="Arial" w:cs="Arial"/>
                <w:sz w:val="20"/>
                <w:szCs w:val="20"/>
                <w:lang w:val="lt-LT"/>
              </w:rPr>
              <w:t>LST EN ISO 20471:2013;</w:t>
            </w:r>
          </w:p>
          <w:p w14:paraId="25ABDD85" w14:textId="34337B79" w:rsidR="00302C40" w:rsidRPr="001E4D0E" w:rsidRDefault="00302C40" w:rsidP="00C13D30">
            <w:pPr>
              <w:pStyle w:val="Sraopastraipa"/>
              <w:keepLines/>
              <w:numPr>
                <w:ilvl w:val="0"/>
                <w:numId w:val="22"/>
              </w:numPr>
              <w:suppressLineNumbers/>
              <w:suppressAutoHyphens/>
              <w:spacing w:after="0" w:line="240" w:lineRule="auto"/>
              <w:ind w:left="457" w:hanging="425"/>
              <w:jc w:val="both"/>
              <w:rPr>
                <w:rFonts w:ascii="Arial" w:eastAsia="Arial" w:hAnsi="Arial" w:cs="Arial"/>
                <w:sz w:val="20"/>
                <w:szCs w:val="20"/>
                <w:lang w:val="lt-LT"/>
              </w:rPr>
            </w:pPr>
            <w:r w:rsidRPr="001E4D0E">
              <w:rPr>
                <w:rFonts w:ascii="Arial" w:eastAsia="Arial" w:hAnsi="Arial" w:cs="Arial"/>
                <w:sz w:val="20"/>
                <w:szCs w:val="20"/>
                <w:lang w:val="lt-LT"/>
              </w:rPr>
              <w:t>Dydžiai: Nuo S – XXXL (Nurodoma užsakant).</w:t>
            </w:r>
          </w:p>
        </w:tc>
      </w:tr>
    </w:tbl>
    <w:p w14:paraId="596A91A9" w14:textId="77777777" w:rsidR="007004A2" w:rsidRPr="001E4D0E" w:rsidRDefault="007004A2" w:rsidP="007004A2">
      <w:pPr>
        <w:pStyle w:val="Sraopastraipa"/>
        <w:tabs>
          <w:tab w:val="left" w:pos="1276"/>
          <w:tab w:val="left" w:pos="1843"/>
        </w:tabs>
        <w:spacing w:after="0" w:line="240" w:lineRule="auto"/>
        <w:ind w:left="552"/>
        <w:jc w:val="center"/>
        <w:rPr>
          <w:rFonts w:ascii="Arial" w:eastAsia="Arial" w:hAnsi="Arial" w:cs="Arial"/>
          <w:bCs/>
          <w:sz w:val="20"/>
          <w:szCs w:val="20"/>
          <w:lang w:val="lt-LT"/>
        </w:rPr>
      </w:pPr>
    </w:p>
    <w:p w14:paraId="1903C10A" w14:textId="5B15C3BF" w:rsidR="00FF0198" w:rsidRPr="001E4D0E" w:rsidRDefault="00FF0198" w:rsidP="00CA7B46">
      <w:pPr>
        <w:pStyle w:val="Sraopastraipa"/>
        <w:tabs>
          <w:tab w:val="left" w:pos="1276"/>
          <w:tab w:val="left" w:pos="1843"/>
        </w:tabs>
        <w:spacing w:after="0" w:line="240" w:lineRule="auto"/>
        <w:ind w:left="0"/>
        <w:rPr>
          <w:rFonts w:ascii="Arial" w:eastAsia="Arial" w:hAnsi="Arial" w:cs="Arial"/>
          <w:bCs/>
          <w:sz w:val="20"/>
          <w:szCs w:val="20"/>
          <w:lang w:val="lt-LT"/>
        </w:rPr>
      </w:pPr>
      <w:r w:rsidRPr="001E4D0E">
        <w:rPr>
          <w:rFonts w:ascii="Arial" w:eastAsia="Arial" w:hAnsi="Arial" w:cs="Arial"/>
          <w:bCs/>
          <w:sz w:val="20"/>
          <w:szCs w:val="20"/>
          <w:lang w:val="lt-LT"/>
        </w:rPr>
        <w:t>3.2</w:t>
      </w:r>
      <w:r w:rsidR="00D829F4" w:rsidRPr="001E4D0E">
        <w:rPr>
          <w:rFonts w:ascii="Arial" w:eastAsia="Arial" w:hAnsi="Arial" w:cs="Arial"/>
          <w:bCs/>
          <w:sz w:val="20"/>
          <w:szCs w:val="20"/>
          <w:lang w:val="lt-LT"/>
        </w:rPr>
        <w:t>5</w:t>
      </w:r>
      <w:r w:rsidRPr="001E4D0E">
        <w:rPr>
          <w:rFonts w:ascii="Arial" w:eastAsia="Arial" w:hAnsi="Arial" w:cs="Arial"/>
          <w:bCs/>
          <w:sz w:val="20"/>
          <w:szCs w:val="20"/>
          <w:lang w:val="lt-LT"/>
        </w:rPr>
        <w:t>.3</w:t>
      </w:r>
      <w:r w:rsidR="00DA22D0" w:rsidRPr="001E4D0E">
        <w:rPr>
          <w:rFonts w:ascii="Arial" w:eastAsia="Arial" w:hAnsi="Arial" w:cs="Arial"/>
          <w:bCs/>
          <w:sz w:val="20"/>
          <w:szCs w:val="20"/>
          <w:lang w:val="lt-LT"/>
        </w:rPr>
        <w:t xml:space="preserve">. </w:t>
      </w:r>
      <w:r w:rsidR="00DA22D0" w:rsidRPr="001E4D0E">
        <w:rPr>
          <w:rFonts w:ascii="Arial" w:eastAsia="Arial" w:hAnsi="Arial" w:cs="Arial"/>
          <w:b/>
          <w:sz w:val="20"/>
          <w:szCs w:val="20"/>
          <w:lang w:val="lt-LT"/>
        </w:rPr>
        <w:t xml:space="preserve">3. </w:t>
      </w:r>
      <w:proofErr w:type="spellStart"/>
      <w:r w:rsidR="00CA7B46" w:rsidRPr="001E4D0E">
        <w:rPr>
          <w:rFonts w:ascii="Arial" w:eastAsia="Arial" w:hAnsi="Arial" w:cs="Arial"/>
          <w:b/>
          <w:sz w:val="20"/>
          <w:szCs w:val="20"/>
          <w:lang w:val="lt-LT"/>
        </w:rPr>
        <w:t>p</w:t>
      </w:r>
      <w:r w:rsidR="00DA22D0" w:rsidRPr="001E4D0E">
        <w:rPr>
          <w:rFonts w:ascii="Arial" w:eastAsia="Arial" w:hAnsi="Arial" w:cs="Arial"/>
          <w:b/>
          <w:sz w:val="20"/>
          <w:szCs w:val="20"/>
          <w:lang w:val="lt-LT"/>
        </w:rPr>
        <w:t>.o.d</w:t>
      </w:r>
      <w:proofErr w:type="spellEnd"/>
      <w:r w:rsidR="00DA22D0" w:rsidRPr="001E4D0E">
        <w:rPr>
          <w:rFonts w:ascii="Arial" w:eastAsia="Arial" w:hAnsi="Arial" w:cs="Arial"/>
          <w:b/>
          <w:sz w:val="20"/>
          <w:szCs w:val="20"/>
          <w:lang w:val="lt-LT"/>
        </w:rPr>
        <w:t xml:space="preserve"> Asmeninės apsaugos priemonės kūno apsaugai</w:t>
      </w:r>
      <w:r w:rsidR="00CA7B46" w:rsidRPr="001E4D0E">
        <w:rPr>
          <w:rFonts w:ascii="Arial" w:eastAsia="Arial" w:hAnsi="Arial" w:cs="Arial"/>
          <w:bCs/>
          <w:sz w:val="20"/>
          <w:szCs w:val="20"/>
          <w:lang w:val="lt-LT"/>
        </w:rPr>
        <w:t xml:space="preserve">, </w:t>
      </w:r>
      <w:r w:rsidR="00CA7B46" w:rsidRPr="001E4D0E">
        <w:rPr>
          <w:rFonts w:ascii="Arial" w:eastAsia="Arial" w:hAnsi="Arial" w:cs="Arial"/>
          <w:sz w:val="20"/>
          <w:szCs w:val="20"/>
          <w:lang w:val="lt-LT"/>
        </w:rPr>
        <w:t>BVPŽ kodas:</w:t>
      </w:r>
      <w:r w:rsidR="00CA7B46" w:rsidRPr="001E4D0E">
        <w:rPr>
          <w:rFonts w:ascii="Arial" w:hAnsi="Arial" w:cs="Arial"/>
          <w:lang w:val="lt-LT"/>
        </w:rPr>
        <w:t xml:space="preserve"> </w:t>
      </w:r>
      <w:r w:rsidR="00CA7B46" w:rsidRPr="001E4D0E">
        <w:rPr>
          <w:rFonts w:ascii="Arial" w:eastAsia="Arial" w:hAnsi="Arial" w:cs="Arial"/>
          <w:sz w:val="20"/>
          <w:szCs w:val="20"/>
          <w:lang w:val="lt-LT"/>
        </w:rPr>
        <w:t>18100000-0</w:t>
      </w:r>
    </w:p>
    <w:p w14:paraId="0020ADC5" w14:textId="66A34D5E" w:rsidR="00DA22D0" w:rsidRPr="001E4D0E" w:rsidRDefault="00CA7B46" w:rsidP="00CA7B46">
      <w:pPr>
        <w:pStyle w:val="Sraopastraipa"/>
        <w:tabs>
          <w:tab w:val="left" w:pos="1276"/>
          <w:tab w:val="left" w:pos="1843"/>
        </w:tabs>
        <w:spacing w:after="0" w:line="240" w:lineRule="auto"/>
        <w:ind w:left="0"/>
        <w:jc w:val="right"/>
        <w:rPr>
          <w:rFonts w:ascii="Arial" w:eastAsia="Arial" w:hAnsi="Arial" w:cs="Arial"/>
          <w:bCs/>
          <w:sz w:val="20"/>
          <w:szCs w:val="20"/>
          <w:lang w:val="lt-LT"/>
        </w:rPr>
      </w:pPr>
      <w:r w:rsidRPr="001E4D0E">
        <w:rPr>
          <w:rFonts w:ascii="Arial" w:eastAsia="Arial" w:hAnsi="Arial" w:cs="Arial"/>
          <w:bCs/>
          <w:sz w:val="20"/>
          <w:szCs w:val="20"/>
          <w:lang w:val="lt-LT"/>
        </w:rPr>
        <w:t xml:space="preserve">4 </w:t>
      </w:r>
      <w:r w:rsidR="00DA22D0" w:rsidRPr="001E4D0E">
        <w:rPr>
          <w:rFonts w:ascii="Arial" w:eastAsia="Arial" w:hAnsi="Arial" w:cs="Arial"/>
          <w:bCs/>
          <w:sz w:val="20"/>
          <w:szCs w:val="20"/>
          <w:lang w:val="lt-LT"/>
        </w:rPr>
        <w:t>lentelė</w:t>
      </w:r>
    </w:p>
    <w:tbl>
      <w:tblPr>
        <w:tblStyle w:val="Lentelstinklelis1"/>
        <w:tblpPr w:leftFromText="180" w:rightFromText="180" w:vertAnchor="text" w:horzAnchor="margin" w:tblpXSpec="center" w:tblpY="139"/>
        <w:tblW w:w="9776" w:type="dxa"/>
        <w:tblLook w:val="04A0" w:firstRow="1" w:lastRow="0" w:firstColumn="1" w:lastColumn="0" w:noHBand="0" w:noVBand="1"/>
      </w:tblPr>
      <w:tblGrid>
        <w:gridCol w:w="562"/>
        <w:gridCol w:w="1843"/>
        <w:gridCol w:w="7371"/>
      </w:tblGrid>
      <w:tr w:rsidR="00934C49" w:rsidRPr="001E4D0E" w14:paraId="573689CF" w14:textId="77777777" w:rsidTr="00CA7B46">
        <w:tc>
          <w:tcPr>
            <w:tcW w:w="562" w:type="dxa"/>
            <w:shd w:val="clear" w:color="auto" w:fill="E2EFD9" w:themeFill="accent6" w:themeFillTint="33"/>
          </w:tcPr>
          <w:p w14:paraId="71978F3C" w14:textId="77777777" w:rsidR="00934C49" w:rsidRPr="001E4D0E" w:rsidRDefault="00934C49" w:rsidP="00CA7B46">
            <w:pPr>
              <w:tabs>
                <w:tab w:val="left" w:pos="426"/>
                <w:tab w:val="left" w:pos="1418"/>
              </w:tabs>
              <w:contextualSpacing/>
              <w:rPr>
                <w:rFonts w:ascii="Arial" w:hAnsi="Arial" w:cs="Arial"/>
                <w:b/>
                <w:bCs/>
                <w:sz w:val="20"/>
                <w:szCs w:val="20"/>
                <w:lang w:val="lt-LT"/>
              </w:rPr>
            </w:pPr>
            <w:bookmarkStart w:id="15" w:name="_Hlk187325440"/>
            <w:bookmarkStart w:id="16" w:name="_Hlk187392565"/>
            <w:r w:rsidRPr="001E4D0E">
              <w:rPr>
                <w:rFonts w:ascii="Arial" w:hAnsi="Arial" w:cs="Arial"/>
                <w:b/>
                <w:bCs/>
                <w:sz w:val="20"/>
                <w:szCs w:val="20"/>
                <w:lang w:val="lt-LT"/>
              </w:rPr>
              <w:t>Eil. Nr.</w:t>
            </w:r>
          </w:p>
        </w:tc>
        <w:tc>
          <w:tcPr>
            <w:tcW w:w="1843" w:type="dxa"/>
            <w:shd w:val="clear" w:color="auto" w:fill="E2EFD9" w:themeFill="accent6" w:themeFillTint="33"/>
            <w:vAlign w:val="center"/>
          </w:tcPr>
          <w:p w14:paraId="5E5EF3B2" w14:textId="77777777" w:rsidR="00934C49" w:rsidRPr="001E4D0E" w:rsidRDefault="00934C49" w:rsidP="00CA7B46">
            <w:pPr>
              <w:tabs>
                <w:tab w:val="left" w:pos="312"/>
              </w:tabs>
              <w:contextualSpacing/>
              <w:jc w:val="both"/>
              <w:rPr>
                <w:rFonts w:ascii="Arial" w:hAnsi="Arial" w:cs="Arial"/>
                <w:color w:val="000000"/>
                <w:sz w:val="20"/>
                <w:szCs w:val="20"/>
                <w:lang w:val="lt-LT"/>
              </w:rPr>
            </w:pPr>
            <w:r w:rsidRPr="001E4D0E">
              <w:rPr>
                <w:rFonts w:ascii="Arial" w:hAnsi="Arial" w:cs="Arial"/>
                <w:b/>
                <w:bCs/>
                <w:sz w:val="20"/>
                <w:szCs w:val="20"/>
                <w:lang w:val="lt-LT"/>
              </w:rPr>
              <w:t>Pavadinimas</w:t>
            </w:r>
          </w:p>
        </w:tc>
        <w:tc>
          <w:tcPr>
            <w:tcW w:w="7371" w:type="dxa"/>
            <w:shd w:val="clear" w:color="auto" w:fill="E2EFD9" w:themeFill="accent6" w:themeFillTint="33"/>
            <w:vAlign w:val="center"/>
          </w:tcPr>
          <w:p w14:paraId="7BB7DA16" w14:textId="77777777" w:rsidR="00934C49" w:rsidRPr="001E4D0E" w:rsidRDefault="00934C49" w:rsidP="009154A4">
            <w:pPr>
              <w:jc w:val="center"/>
              <w:rPr>
                <w:rFonts w:ascii="Arial" w:hAnsi="Arial" w:cs="Arial"/>
                <w:sz w:val="20"/>
                <w:szCs w:val="20"/>
                <w:lang w:val="lt-LT"/>
              </w:rPr>
            </w:pPr>
            <w:r w:rsidRPr="001E4D0E">
              <w:rPr>
                <w:rFonts w:ascii="Arial" w:hAnsi="Arial" w:cs="Arial"/>
                <w:b/>
                <w:bCs/>
                <w:sz w:val="20"/>
                <w:szCs w:val="20"/>
                <w:lang w:val="lt-LT"/>
              </w:rPr>
              <w:t>Papildomi reikalavimai prekėms</w:t>
            </w:r>
          </w:p>
        </w:tc>
      </w:tr>
      <w:tr w:rsidR="00934C49" w:rsidRPr="001E4D0E" w14:paraId="594D792C" w14:textId="414E6957" w:rsidTr="001C0DA2">
        <w:tc>
          <w:tcPr>
            <w:tcW w:w="562" w:type="dxa"/>
            <w:tcBorders>
              <w:top w:val="nil"/>
            </w:tcBorders>
            <w:vAlign w:val="center"/>
          </w:tcPr>
          <w:p w14:paraId="6251A1F0" w14:textId="32324886"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1.</w:t>
            </w:r>
          </w:p>
        </w:tc>
        <w:tc>
          <w:tcPr>
            <w:tcW w:w="1843" w:type="dxa"/>
            <w:tcBorders>
              <w:top w:val="nil"/>
            </w:tcBorders>
            <w:vAlign w:val="center"/>
          </w:tcPr>
          <w:p w14:paraId="70BE68EC"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Antkeliai užsegami</w:t>
            </w:r>
          </w:p>
        </w:tc>
        <w:tc>
          <w:tcPr>
            <w:tcW w:w="7371" w:type="dxa"/>
            <w:tcBorders>
              <w:top w:val="nil"/>
            </w:tcBorders>
            <w:shd w:val="clear" w:color="auto" w:fill="auto"/>
            <w:vAlign w:val="center"/>
          </w:tcPr>
          <w:p w14:paraId="6CAE016C" w14:textId="7631BF25" w:rsidR="005D1B16" w:rsidRPr="001E4D0E" w:rsidRDefault="00934C49" w:rsidP="00C13D30">
            <w:pPr>
              <w:pStyle w:val="Sraopastraipa"/>
              <w:numPr>
                <w:ilvl w:val="0"/>
                <w:numId w:val="23"/>
              </w:numPr>
              <w:ind w:left="315" w:hanging="283"/>
              <w:jc w:val="both"/>
              <w:rPr>
                <w:rFonts w:ascii="Arial" w:hAnsi="Arial" w:cs="Arial"/>
                <w:sz w:val="20"/>
                <w:szCs w:val="20"/>
                <w:lang w:val="lt-LT"/>
              </w:rPr>
            </w:pPr>
            <w:r w:rsidRPr="001E4D0E">
              <w:rPr>
                <w:rFonts w:ascii="Arial" w:hAnsi="Arial" w:cs="Arial"/>
                <w:sz w:val="20"/>
                <w:szCs w:val="20"/>
                <w:lang w:val="lt-LT"/>
              </w:rPr>
              <w:t xml:space="preserve">Medžiagos: </w:t>
            </w:r>
            <w:r w:rsidR="00D02490" w:rsidRPr="001E4D0E">
              <w:rPr>
                <w:rFonts w:ascii="Arial" w:hAnsi="Arial" w:cs="Arial"/>
                <w:color w:val="ED0000"/>
                <w:sz w:val="20"/>
                <w:szCs w:val="20"/>
                <w:lang w:val="lt-LT"/>
              </w:rPr>
              <w:t xml:space="preserve"> </w:t>
            </w:r>
            <w:proofErr w:type="spellStart"/>
            <w:r w:rsidR="00D02490" w:rsidRPr="001E4D0E">
              <w:rPr>
                <w:rFonts w:ascii="Arial" w:hAnsi="Arial" w:cs="Arial"/>
                <w:sz w:val="20"/>
                <w:szCs w:val="20"/>
                <w:lang w:val="lt-LT"/>
              </w:rPr>
              <w:t>etileno-vinilacetato</w:t>
            </w:r>
            <w:proofErr w:type="spellEnd"/>
            <w:r w:rsidR="00D02490" w:rsidRPr="001E4D0E">
              <w:rPr>
                <w:rFonts w:ascii="Arial" w:hAnsi="Arial" w:cs="Arial"/>
                <w:sz w:val="20"/>
                <w:szCs w:val="20"/>
                <w:lang w:val="lt-LT"/>
              </w:rPr>
              <w:t xml:space="preserve"> </w:t>
            </w:r>
            <w:proofErr w:type="spellStart"/>
            <w:r w:rsidR="00D02490" w:rsidRPr="001E4D0E">
              <w:rPr>
                <w:rFonts w:ascii="Arial" w:hAnsi="Arial" w:cs="Arial"/>
                <w:sz w:val="20"/>
                <w:szCs w:val="20"/>
                <w:lang w:val="lt-LT"/>
              </w:rPr>
              <w:t>kopolimeras</w:t>
            </w:r>
            <w:proofErr w:type="spellEnd"/>
            <w:r w:rsidR="001C0DA2" w:rsidRPr="001E4D0E">
              <w:rPr>
                <w:rFonts w:ascii="Arial" w:hAnsi="Arial" w:cs="Arial"/>
                <w:sz w:val="20"/>
                <w:szCs w:val="20"/>
                <w:lang w:val="lt-LT"/>
              </w:rPr>
              <w:t xml:space="preserve"> arba</w:t>
            </w:r>
            <w:r w:rsidR="001C0DA2" w:rsidRPr="001E4D0E">
              <w:rPr>
                <w:rFonts w:ascii="Arial" w:hAnsi="Arial" w:cs="Arial"/>
                <w:sz w:val="20"/>
                <w:szCs w:val="20"/>
                <w:shd w:val="clear" w:color="auto" w:fill="FFFFFF" w:themeFill="background1"/>
                <w:lang w:val="lt-LT"/>
              </w:rPr>
              <w:t xml:space="preserve"> </w:t>
            </w:r>
            <w:r w:rsidR="001C0DA2" w:rsidRPr="001E4D0E">
              <w:rPr>
                <w:rFonts w:ascii="Arial" w:hAnsi="Arial" w:cs="Arial"/>
                <w:sz w:val="20"/>
                <w:szCs w:val="20"/>
                <w:lang w:val="lt-LT"/>
              </w:rPr>
              <w:t>gelio/silikono</w:t>
            </w:r>
            <w:r w:rsidRPr="001E4D0E">
              <w:rPr>
                <w:rFonts w:ascii="Arial" w:hAnsi="Arial" w:cs="Arial"/>
                <w:sz w:val="20"/>
                <w:szCs w:val="20"/>
                <w:lang w:val="lt-LT"/>
              </w:rPr>
              <w:t>;</w:t>
            </w:r>
          </w:p>
          <w:p w14:paraId="6D5C1399" w14:textId="77777777" w:rsidR="005D1B16" w:rsidRPr="001E4D0E" w:rsidRDefault="00934C49" w:rsidP="00C13D30">
            <w:pPr>
              <w:pStyle w:val="Sraopastraipa"/>
              <w:numPr>
                <w:ilvl w:val="0"/>
                <w:numId w:val="23"/>
              </w:numPr>
              <w:ind w:left="315" w:hanging="283"/>
              <w:jc w:val="both"/>
              <w:rPr>
                <w:rFonts w:ascii="Arial" w:hAnsi="Arial" w:cs="Arial"/>
                <w:sz w:val="20"/>
                <w:szCs w:val="20"/>
                <w:lang w:val="lt-LT"/>
              </w:rPr>
            </w:pPr>
            <w:r w:rsidRPr="001E4D0E">
              <w:rPr>
                <w:rFonts w:ascii="Arial" w:hAnsi="Arial" w:cs="Arial"/>
                <w:sz w:val="20"/>
                <w:szCs w:val="20"/>
                <w:lang w:val="lt-LT"/>
              </w:rPr>
              <w:t>Tipas:1 (prisegami antkeliai);</w:t>
            </w:r>
          </w:p>
          <w:p w14:paraId="677592E7" w14:textId="77777777" w:rsidR="005D1B16" w:rsidRPr="001E4D0E" w:rsidRDefault="00934C49" w:rsidP="00C13D30">
            <w:pPr>
              <w:pStyle w:val="Sraopastraipa"/>
              <w:numPr>
                <w:ilvl w:val="0"/>
                <w:numId w:val="23"/>
              </w:numPr>
              <w:ind w:left="315" w:hanging="283"/>
              <w:jc w:val="both"/>
              <w:rPr>
                <w:rFonts w:ascii="Arial" w:hAnsi="Arial" w:cs="Arial"/>
                <w:sz w:val="20"/>
                <w:szCs w:val="20"/>
                <w:lang w:val="lt-LT"/>
              </w:rPr>
            </w:pPr>
            <w:r w:rsidRPr="001E4D0E">
              <w:rPr>
                <w:rFonts w:ascii="Arial" w:hAnsi="Arial" w:cs="Arial"/>
                <w:sz w:val="20"/>
                <w:szCs w:val="20"/>
                <w:lang w:val="lt-LT"/>
              </w:rPr>
              <w:t xml:space="preserve">EN 14404:2004+A1:2010; </w:t>
            </w:r>
          </w:p>
          <w:p w14:paraId="634B42C5" w14:textId="755F6368" w:rsidR="00934C49" w:rsidRPr="001E4D0E" w:rsidRDefault="00934C49" w:rsidP="00C13D30">
            <w:pPr>
              <w:pStyle w:val="Sraopastraipa"/>
              <w:numPr>
                <w:ilvl w:val="0"/>
                <w:numId w:val="23"/>
              </w:numPr>
              <w:ind w:left="315" w:hanging="283"/>
              <w:jc w:val="both"/>
              <w:rPr>
                <w:rStyle w:val="Grietas"/>
                <w:rFonts w:ascii="Arial" w:hAnsi="Arial" w:cs="Arial"/>
                <w:b w:val="0"/>
                <w:bCs w:val="0"/>
                <w:sz w:val="20"/>
                <w:szCs w:val="20"/>
                <w:lang w:val="lt-LT"/>
              </w:rPr>
            </w:pPr>
            <w:r w:rsidRPr="001E4D0E">
              <w:rPr>
                <w:rFonts w:ascii="Arial" w:hAnsi="Arial" w:cs="Arial"/>
                <w:sz w:val="20"/>
                <w:szCs w:val="20"/>
                <w:lang w:val="lt-LT"/>
              </w:rPr>
              <w:t>CE sertifikatas</w:t>
            </w:r>
          </w:p>
        </w:tc>
      </w:tr>
      <w:bookmarkEnd w:id="15"/>
      <w:tr w:rsidR="00934C49" w:rsidRPr="001E4D0E" w14:paraId="39D60269" w14:textId="77777777" w:rsidTr="00CA7B46">
        <w:tc>
          <w:tcPr>
            <w:tcW w:w="562" w:type="dxa"/>
            <w:vAlign w:val="center"/>
          </w:tcPr>
          <w:p w14:paraId="0C2E859F" w14:textId="1813D4C1"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.2.</w:t>
            </w:r>
          </w:p>
        </w:tc>
        <w:tc>
          <w:tcPr>
            <w:tcW w:w="1843" w:type="dxa"/>
            <w:vAlign w:val="center"/>
          </w:tcPr>
          <w:p w14:paraId="6FC8E92B"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Antkeliai įkišami</w:t>
            </w:r>
          </w:p>
        </w:tc>
        <w:tc>
          <w:tcPr>
            <w:tcW w:w="7371" w:type="dxa"/>
            <w:vAlign w:val="center"/>
          </w:tcPr>
          <w:p w14:paraId="7BB14CBB" w14:textId="77777777" w:rsidR="005D1B16" w:rsidRPr="001E4D0E" w:rsidRDefault="00934C49" w:rsidP="00C13D30">
            <w:pPr>
              <w:pStyle w:val="Sraopastraipa"/>
              <w:numPr>
                <w:ilvl w:val="0"/>
                <w:numId w:val="24"/>
              </w:numPr>
              <w:ind w:left="315" w:hanging="283"/>
              <w:jc w:val="both"/>
              <w:rPr>
                <w:rFonts w:ascii="Arial" w:hAnsi="Arial" w:cs="Arial"/>
                <w:sz w:val="20"/>
                <w:szCs w:val="20"/>
                <w:lang w:val="lt-LT"/>
              </w:rPr>
            </w:pPr>
            <w:r w:rsidRPr="001E4D0E">
              <w:rPr>
                <w:rFonts w:ascii="Arial" w:hAnsi="Arial" w:cs="Arial"/>
                <w:sz w:val="20"/>
                <w:szCs w:val="20"/>
                <w:lang w:val="lt-LT"/>
              </w:rPr>
              <w:t xml:space="preserve">Medžiagos: </w:t>
            </w:r>
            <w:r w:rsidR="00444AF6" w:rsidRPr="001E4D0E">
              <w:rPr>
                <w:rFonts w:ascii="Arial" w:hAnsi="Arial" w:cs="Arial"/>
                <w:color w:val="ED0000"/>
                <w:sz w:val="20"/>
                <w:szCs w:val="20"/>
                <w:lang w:val="lt-LT"/>
              </w:rPr>
              <w:t xml:space="preserve"> </w:t>
            </w:r>
            <w:proofErr w:type="spellStart"/>
            <w:r w:rsidR="00444AF6" w:rsidRPr="001E4D0E">
              <w:rPr>
                <w:rFonts w:ascii="Arial" w:hAnsi="Arial" w:cs="Arial"/>
                <w:sz w:val="20"/>
                <w:szCs w:val="20"/>
                <w:lang w:val="lt-LT"/>
              </w:rPr>
              <w:t>etileno-vinilacetato</w:t>
            </w:r>
            <w:proofErr w:type="spellEnd"/>
            <w:r w:rsidR="00444AF6" w:rsidRPr="001E4D0E">
              <w:rPr>
                <w:rFonts w:ascii="Arial" w:hAnsi="Arial" w:cs="Arial"/>
                <w:sz w:val="20"/>
                <w:szCs w:val="20"/>
                <w:lang w:val="lt-LT"/>
              </w:rPr>
              <w:t xml:space="preserve"> </w:t>
            </w:r>
            <w:proofErr w:type="spellStart"/>
            <w:r w:rsidR="00444AF6" w:rsidRPr="001E4D0E">
              <w:rPr>
                <w:rFonts w:ascii="Arial" w:hAnsi="Arial" w:cs="Arial"/>
                <w:sz w:val="20"/>
                <w:szCs w:val="20"/>
                <w:lang w:val="lt-LT"/>
              </w:rPr>
              <w:t>kopolimeras</w:t>
            </w:r>
            <w:proofErr w:type="spellEnd"/>
            <w:r w:rsidRPr="001E4D0E">
              <w:rPr>
                <w:rFonts w:ascii="Arial" w:hAnsi="Arial" w:cs="Arial"/>
                <w:sz w:val="20"/>
                <w:szCs w:val="20"/>
                <w:lang w:val="lt-LT"/>
              </w:rPr>
              <w:t>;</w:t>
            </w:r>
          </w:p>
          <w:p w14:paraId="170C5B37" w14:textId="7E6A7340" w:rsidR="005D1B16" w:rsidRPr="001E4D0E" w:rsidRDefault="00934C49" w:rsidP="00C13D30">
            <w:pPr>
              <w:pStyle w:val="Sraopastraipa"/>
              <w:numPr>
                <w:ilvl w:val="0"/>
                <w:numId w:val="24"/>
              </w:numPr>
              <w:ind w:left="315" w:hanging="283"/>
              <w:jc w:val="both"/>
              <w:rPr>
                <w:rFonts w:ascii="Arial" w:hAnsi="Arial" w:cs="Arial"/>
                <w:sz w:val="20"/>
                <w:szCs w:val="20"/>
                <w:lang w:val="lt-LT"/>
              </w:rPr>
            </w:pPr>
            <w:r w:rsidRPr="001E4D0E">
              <w:rPr>
                <w:rFonts w:ascii="Arial" w:hAnsi="Arial" w:cs="Arial"/>
                <w:sz w:val="20"/>
                <w:szCs w:val="20"/>
                <w:lang w:val="lt-LT"/>
              </w:rPr>
              <w:t>Tipas:</w:t>
            </w:r>
            <w:del w:id="17" w:author="Jurga Stonienė  | VMU" w:date="2025-02-26T10:19:00Z" w16du:dateUtc="2025-02-26T08:19:00Z">
              <w:r w:rsidRPr="001E4D0E" w:rsidDel="008E7225">
                <w:rPr>
                  <w:rFonts w:ascii="Arial" w:hAnsi="Arial" w:cs="Arial"/>
                  <w:sz w:val="20"/>
                  <w:szCs w:val="20"/>
                  <w:lang w:val="lt-LT"/>
                </w:rPr>
                <w:delText xml:space="preserve">1 </w:delText>
              </w:r>
            </w:del>
            <w:ins w:id="18" w:author="Jurga Stonienė  | VMU" w:date="2025-02-26T10:19:00Z" w16du:dateUtc="2025-02-26T08:19:00Z">
              <w:r w:rsidR="008E7225">
                <w:rPr>
                  <w:rFonts w:ascii="Arial" w:hAnsi="Arial" w:cs="Arial"/>
                  <w:sz w:val="20"/>
                  <w:szCs w:val="20"/>
                  <w:lang w:val="lt-LT"/>
                </w:rPr>
                <w:t>2</w:t>
              </w:r>
              <w:r w:rsidR="008E7225" w:rsidRPr="001E4D0E">
                <w:rPr>
                  <w:rFonts w:ascii="Arial" w:hAnsi="Arial" w:cs="Arial"/>
                  <w:sz w:val="20"/>
                  <w:szCs w:val="20"/>
                  <w:lang w:val="lt-LT"/>
                </w:rPr>
                <w:t xml:space="preserve"> </w:t>
              </w:r>
            </w:ins>
            <w:r w:rsidRPr="001E4D0E">
              <w:rPr>
                <w:rFonts w:ascii="Arial" w:hAnsi="Arial" w:cs="Arial"/>
                <w:sz w:val="20"/>
                <w:szCs w:val="20"/>
                <w:lang w:val="lt-LT"/>
              </w:rPr>
              <w:t>(įkišami antkeliai);</w:t>
            </w:r>
          </w:p>
          <w:p w14:paraId="4C92B780" w14:textId="77777777" w:rsidR="005D1B16" w:rsidRPr="001E4D0E" w:rsidRDefault="00934C49" w:rsidP="00C13D30">
            <w:pPr>
              <w:pStyle w:val="Sraopastraipa"/>
              <w:numPr>
                <w:ilvl w:val="0"/>
                <w:numId w:val="24"/>
              </w:numPr>
              <w:ind w:left="315" w:hanging="283"/>
              <w:jc w:val="both"/>
              <w:rPr>
                <w:rFonts w:ascii="Arial" w:hAnsi="Arial" w:cs="Arial"/>
                <w:sz w:val="20"/>
                <w:szCs w:val="20"/>
                <w:lang w:val="lt-LT"/>
              </w:rPr>
            </w:pPr>
            <w:r w:rsidRPr="001E4D0E">
              <w:rPr>
                <w:rFonts w:ascii="Arial" w:hAnsi="Arial" w:cs="Arial"/>
                <w:sz w:val="20"/>
                <w:szCs w:val="20"/>
                <w:lang w:val="lt-LT"/>
              </w:rPr>
              <w:t xml:space="preserve">EN 14404:2004+A1:2010; </w:t>
            </w:r>
          </w:p>
          <w:p w14:paraId="6A6B84E4" w14:textId="7A23DAED" w:rsidR="00934C49" w:rsidRPr="001E4D0E" w:rsidRDefault="00934C49" w:rsidP="00C13D30">
            <w:pPr>
              <w:pStyle w:val="Sraopastraipa"/>
              <w:numPr>
                <w:ilvl w:val="0"/>
                <w:numId w:val="24"/>
              </w:numPr>
              <w:ind w:left="315" w:hanging="283"/>
              <w:jc w:val="both"/>
              <w:rPr>
                <w:rStyle w:val="Grietas"/>
                <w:rFonts w:ascii="Arial" w:hAnsi="Arial" w:cs="Arial"/>
                <w:b w:val="0"/>
                <w:bCs w:val="0"/>
                <w:sz w:val="20"/>
                <w:szCs w:val="20"/>
                <w:lang w:val="lt-LT"/>
              </w:rPr>
            </w:pPr>
            <w:r w:rsidRPr="001E4D0E">
              <w:rPr>
                <w:rFonts w:ascii="Arial" w:hAnsi="Arial" w:cs="Arial"/>
                <w:sz w:val="20"/>
                <w:szCs w:val="20"/>
                <w:lang w:val="lt-LT"/>
              </w:rPr>
              <w:t>CE sertifikatas</w:t>
            </w:r>
            <w:r w:rsidR="00087574" w:rsidRPr="001E4D0E">
              <w:rPr>
                <w:rFonts w:ascii="Arial" w:hAnsi="Arial" w:cs="Arial"/>
                <w:sz w:val="20"/>
                <w:szCs w:val="20"/>
                <w:lang w:val="lt-LT"/>
              </w:rPr>
              <w:t xml:space="preserve"> </w:t>
            </w:r>
          </w:p>
        </w:tc>
      </w:tr>
      <w:tr w:rsidR="00934C49" w:rsidRPr="001E4D0E" w14:paraId="6F751E0C" w14:textId="77777777" w:rsidTr="00CA7B46">
        <w:tc>
          <w:tcPr>
            <w:tcW w:w="562" w:type="dxa"/>
            <w:vAlign w:val="center"/>
          </w:tcPr>
          <w:p w14:paraId="622738FB" w14:textId="5D567082"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.3.</w:t>
            </w:r>
          </w:p>
        </w:tc>
        <w:tc>
          <w:tcPr>
            <w:tcW w:w="1843" w:type="dxa"/>
            <w:vAlign w:val="center"/>
          </w:tcPr>
          <w:p w14:paraId="15C1CFED" w14:textId="21DC0BC2"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sz w:val="20"/>
                <w:szCs w:val="20"/>
                <w:lang w:val="lt-LT"/>
              </w:rPr>
              <w:t>Antrankoviai atsparūs vandeniui ir chemikalams</w:t>
            </w:r>
          </w:p>
        </w:tc>
        <w:tc>
          <w:tcPr>
            <w:tcW w:w="7371" w:type="dxa"/>
            <w:vAlign w:val="center"/>
          </w:tcPr>
          <w:p w14:paraId="136570E4" w14:textId="77777777" w:rsidR="005D1B16"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Medžiaga: 100% poliamidas padengtas patentuota poliuretano (PU) danga</w:t>
            </w:r>
            <w:r w:rsidR="007F6DDF" w:rsidRPr="001E4D0E">
              <w:rPr>
                <w:rFonts w:ascii="Arial" w:hAnsi="Arial" w:cs="Arial"/>
                <w:sz w:val="20"/>
                <w:szCs w:val="20"/>
                <w:lang w:val="lt-LT"/>
              </w:rPr>
              <w:t xml:space="preserve">, </w:t>
            </w:r>
            <w:proofErr w:type="spellStart"/>
            <w:r w:rsidRPr="001E4D0E">
              <w:rPr>
                <w:rFonts w:ascii="Arial" w:hAnsi="Arial" w:cs="Arial"/>
                <w:sz w:val="20"/>
                <w:szCs w:val="20"/>
                <w:lang w:val="lt-LT"/>
              </w:rPr>
              <w:t>gramatūra</w:t>
            </w:r>
            <w:proofErr w:type="spellEnd"/>
            <w:r w:rsidRPr="001E4D0E">
              <w:rPr>
                <w:rFonts w:ascii="Arial" w:hAnsi="Arial" w:cs="Arial"/>
                <w:sz w:val="20"/>
                <w:szCs w:val="20"/>
                <w:lang w:val="lt-LT"/>
              </w:rPr>
              <w:t xml:space="preserve"> 170 g/m2;</w:t>
            </w:r>
          </w:p>
          <w:p w14:paraId="14A81FAF" w14:textId="77777777" w:rsidR="005D1B16"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 xml:space="preserve">Atsparūs plyšimams, įtrūkimams, purvui, mechaniniam poveikiui; </w:t>
            </w:r>
          </w:p>
          <w:p w14:paraId="7BE87609" w14:textId="77777777" w:rsidR="005D1B16"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Galima skalbti iki 95 C° temperatūroje;</w:t>
            </w:r>
          </w:p>
          <w:p w14:paraId="6569DCAC" w14:textId="77777777" w:rsidR="000C2B0D"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Atitinka standartų</w:t>
            </w:r>
            <w:r w:rsidR="00F139C4" w:rsidRPr="001E4D0E">
              <w:rPr>
                <w:rFonts w:ascii="Arial" w:hAnsi="Arial" w:cs="Arial"/>
                <w:sz w:val="20"/>
                <w:szCs w:val="20"/>
                <w:lang w:val="lt-LT"/>
              </w:rPr>
              <w:t xml:space="preserve"> EN</w:t>
            </w:r>
            <w:r w:rsidR="00C93202" w:rsidRPr="001E4D0E">
              <w:rPr>
                <w:rFonts w:ascii="Arial" w:hAnsi="Arial" w:cs="Arial"/>
                <w:sz w:val="20"/>
                <w:szCs w:val="20"/>
                <w:lang w:val="lt-LT"/>
              </w:rPr>
              <w:t xml:space="preserve"> 1186:2022</w:t>
            </w:r>
            <w:r w:rsidRPr="001E4D0E">
              <w:rPr>
                <w:rFonts w:ascii="Arial" w:hAnsi="Arial" w:cs="Arial"/>
                <w:sz w:val="20"/>
                <w:szCs w:val="20"/>
                <w:lang w:val="lt-LT"/>
              </w:rPr>
              <w:t xml:space="preserve"> </w:t>
            </w:r>
            <w:r w:rsidR="00C93202" w:rsidRPr="001E4D0E">
              <w:rPr>
                <w:rFonts w:ascii="Arial" w:hAnsi="Arial" w:cs="Arial"/>
                <w:sz w:val="20"/>
                <w:szCs w:val="20"/>
                <w:lang w:val="lt-LT"/>
              </w:rPr>
              <w:t xml:space="preserve"> </w:t>
            </w:r>
            <w:r w:rsidR="00640301" w:rsidRPr="001E4D0E">
              <w:rPr>
                <w:rFonts w:ascii="Arial" w:hAnsi="Arial" w:cs="Arial"/>
                <w:sz w:val="20"/>
                <w:szCs w:val="20"/>
                <w:lang w:val="lt-LT"/>
              </w:rPr>
              <w:t xml:space="preserve">(alternatyva </w:t>
            </w:r>
            <w:r w:rsidRPr="001E4D0E">
              <w:rPr>
                <w:rFonts w:ascii="Arial" w:hAnsi="Arial" w:cs="Arial"/>
                <w:sz w:val="20"/>
                <w:szCs w:val="20"/>
                <w:lang w:val="lt-LT"/>
              </w:rPr>
              <w:t>1935 : 2004</w:t>
            </w:r>
            <w:r w:rsidR="001D7D7C" w:rsidRPr="001E4D0E">
              <w:rPr>
                <w:rFonts w:ascii="Arial" w:hAnsi="Arial" w:cs="Arial"/>
                <w:sz w:val="20"/>
                <w:szCs w:val="20"/>
                <w:lang w:val="lt-LT"/>
              </w:rPr>
              <w:t>)</w:t>
            </w:r>
            <w:r w:rsidRPr="001E4D0E">
              <w:rPr>
                <w:rFonts w:ascii="Arial" w:hAnsi="Arial" w:cs="Arial"/>
                <w:sz w:val="20"/>
                <w:szCs w:val="20"/>
                <w:lang w:val="lt-LT"/>
              </w:rPr>
              <w:t xml:space="preserve"> produktas tinkamas naudoti maisto pramonėj</w:t>
            </w:r>
            <w:r w:rsidR="00E65FFC" w:rsidRPr="001E4D0E">
              <w:rPr>
                <w:rFonts w:ascii="Arial" w:hAnsi="Arial" w:cs="Arial"/>
                <w:sz w:val="20"/>
                <w:szCs w:val="20"/>
                <w:lang w:val="lt-LT"/>
              </w:rPr>
              <w:t>e</w:t>
            </w:r>
            <w:r w:rsidRPr="001E4D0E">
              <w:rPr>
                <w:rFonts w:ascii="Arial" w:hAnsi="Arial" w:cs="Arial"/>
                <w:sz w:val="20"/>
                <w:szCs w:val="20"/>
                <w:lang w:val="lt-LT"/>
              </w:rPr>
              <w:t xml:space="preserve"> ir EN 14605: 2005 + A1: 2009 Tipas PB (4) (apsauga nuo skystų bei purškiamų chemikalų) reikalavimus;</w:t>
            </w:r>
          </w:p>
          <w:p w14:paraId="462CE180" w14:textId="77777777" w:rsidR="000C2B0D" w:rsidRPr="001E4D0E" w:rsidRDefault="00934C49" w:rsidP="00C13D30">
            <w:pPr>
              <w:pStyle w:val="Sraopastraipa"/>
              <w:numPr>
                <w:ilvl w:val="0"/>
                <w:numId w:val="25"/>
              </w:numPr>
              <w:ind w:left="315" w:hanging="283"/>
              <w:jc w:val="both"/>
              <w:rPr>
                <w:rFonts w:ascii="Arial" w:hAnsi="Arial" w:cs="Arial"/>
                <w:sz w:val="20"/>
                <w:szCs w:val="20"/>
                <w:lang w:val="lt-LT"/>
              </w:rPr>
            </w:pPr>
            <w:r w:rsidRPr="001E4D0E">
              <w:rPr>
                <w:rFonts w:ascii="Arial" w:hAnsi="Arial" w:cs="Arial"/>
                <w:sz w:val="20"/>
                <w:szCs w:val="20"/>
                <w:lang w:val="lt-LT"/>
              </w:rPr>
              <w:t>Turi CE ženklą;</w:t>
            </w:r>
          </w:p>
          <w:p w14:paraId="5F0C21AF" w14:textId="663CD10E" w:rsidR="00934C49" w:rsidRPr="001E4D0E" w:rsidRDefault="00934C49" w:rsidP="00C13D30">
            <w:pPr>
              <w:pStyle w:val="Sraopastraipa"/>
              <w:numPr>
                <w:ilvl w:val="0"/>
                <w:numId w:val="25"/>
              </w:numPr>
              <w:ind w:left="315" w:hanging="283"/>
              <w:jc w:val="both"/>
              <w:rPr>
                <w:rStyle w:val="Grietas"/>
                <w:rFonts w:ascii="Arial" w:hAnsi="Arial" w:cs="Arial"/>
                <w:b w:val="0"/>
                <w:bCs w:val="0"/>
                <w:sz w:val="20"/>
                <w:szCs w:val="20"/>
                <w:lang w:val="lt-LT"/>
              </w:rPr>
            </w:pPr>
            <w:r w:rsidRPr="001E4D0E">
              <w:rPr>
                <w:rFonts w:ascii="Arial" w:hAnsi="Arial" w:cs="Arial"/>
                <w:sz w:val="20"/>
                <w:szCs w:val="20"/>
                <w:lang w:val="lt-LT"/>
              </w:rPr>
              <w:t xml:space="preserve"> Ilgis:</w:t>
            </w:r>
            <w:r w:rsidR="00B82EAE" w:rsidRPr="001E4D0E">
              <w:rPr>
                <w:rFonts w:ascii="Arial" w:hAnsi="Arial" w:cs="Arial"/>
                <w:sz w:val="20"/>
                <w:szCs w:val="20"/>
                <w:lang w:val="lt-LT"/>
              </w:rPr>
              <w:t xml:space="preserve"> </w:t>
            </w:r>
            <w:r w:rsidR="00AD5558" w:rsidRPr="001E4D0E">
              <w:rPr>
                <w:rFonts w:ascii="Arial" w:hAnsi="Arial" w:cs="Arial"/>
                <w:sz w:val="20"/>
                <w:szCs w:val="20"/>
                <w:lang w:val="lt-LT"/>
              </w:rPr>
              <w:t xml:space="preserve">ne mažiau kaip </w:t>
            </w:r>
            <w:r w:rsidRPr="001E4D0E">
              <w:rPr>
                <w:rFonts w:ascii="Arial" w:hAnsi="Arial" w:cs="Arial"/>
                <w:sz w:val="20"/>
                <w:szCs w:val="20"/>
                <w:lang w:val="lt-LT"/>
              </w:rPr>
              <w:t xml:space="preserve"> 50 cm</w:t>
            </w:r>
            <w:r w:rsidR="00AD5558" w:rsidRPr="001E4D0E">
              <w:rPr>
                <w:rFonts w:ascii="Arial" w:hAnsi="Arial" w:cs="Arial"/>
                <w:sz w:val="20"/>
                <w:szCs w:val="20"/>
                <w:lang w:val="lt-LT"/>
              </w:rPr>
              <w:t xml:space="preserve"> </w:t>
            </w:r>
            <w:r w:rsidRPr="001E4D0E">
              <w:rPr>
                <w:rFonts w:ascii="Arial" w:hAnsi="Arial" w:cs="Arial"/>
                <w:sz w:val="20"/>
                <w:szCs w:val="20"/>
                <w:lang w:val="lt-LT"/>
              </w:rPr>
              <w:t>.</w:t>
            </w:r>
            <w:r w:rsidR="00AD5558" w:rsidRPr="001E4D0E">
              <w:rPr>
                <w:rFonts w:ascii="Arial" w:hAnsi="Arial" w:cs="Arial"/>
                <w:sz w:val="20"/>
                <w:szCs w:val="20"/>
                <w:lang w:val="lt-LT"/>
              </w:rPr>
              <w:t>ir ne daugiau kaip 60 cm.</w:t>
            </w:r>
          </w:p>
        </w:tc>
      </w:tr>
      <w:tr w:rsidR="00934C49" w:rsidRPr="001E4D0E" w14:paraId="5F1DA8C9" w14:textId="77777777" w:rsidTr="00CA7B46">
        <w:tc>
          <w:tcPr>
            <w:tcW w:w="562" w:type="dxa"/>
            <w:vAlign w:val="center"/>
          </w:tcPr>
          <w:p w14:paraId="7B0EACA4" w14:textId="70837A99"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.4.</w:t>
            </w:r>
          </w:p>
        </w:tc>
        <w:tc>
          <w:tcPr>
            <w:tcW w:w="1843" w:type="dxa"/>
            <w:vAlign w:val="center"/>
          </w:tcPr>
          <w:p w14:paraId="7D01FA33"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Braidymo kelnės</w:t>
            </w:r>
          </w:p>
        </w:tc>
        <w:tc>
          <w:tcPr>
            <w:tcW w:w="7371" w:type="dxa"/>
            <w:vAlign w:val="center"/>
          </w:tcPr>
          <w:p w14:paraId="6E69DF05" w14:textId="20E0EA0C"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bdr w:val="none" w:sz="0" w:space="0" w:color="auto" w:frame="1"/>
                <w:lang w:val="lt-LT"/>
              </w:rPr>
              <w:t xml:space="preserve">Pagamintos </w:t>
            </w:r>
            <w:r w:rsidR="006A5426" w:rsidRPr="001E4D0E">
              <w:rPr>
                <w:rFonts w:ascii="Arial" w:hAnsi="Arial" w:cs="Arial"/>
                <w:sz w:val="20"/>
                <w:szCs w:val="20"/>
                <w:bdr w:val="none" w:sz="0" w:space="0" w:color="auto" w:frame="1"/>
                <w:lang w:val="lt-LT"/>
              </w:rPr>
              <w:t xml:space="preserve">iš </w:t>
            </w:r>
            <w:r w:rsidR="00886131" w:rsidRPr="001E4D0E">
              <w:rPr>
                <w:rFonts w:ascii="Arial" w:hAnsi="Arial" w:cs="Arial"/>
                <w:sz w:val="20"/>
                <w:szCs w:val="20"/>
                <w:bdr w:val="none" w:sz="0" w:space="0" w:color="auto" w:frame="1"/>
                <w:lang w:val="lt-LT"/>
              </w:rPr>
              <w:t>vandeniui atsparios</w:t>
            </w:r>
            <w:r w:rsidR="00E67487" w:rsidRPr="001E4D0E">
              <w:rPr>
                <w:rFonts w:ascii="Arial" w:hAnsi="Arial" w:cs="Arial"/>
                <w:sz w:val="20"/>
                <w:szCs w:val="20"/>
                <w:bdr w:val="none" w:sz="0" w:space="0" w:color="auto" w:frame="1"/>
                <w:lang w:val="lt-LT"/>
              </w:rPr>
              <w:t xml:space="preserve">, </w:t>
            </w:r>
            <w:r w:rsidR="006A5426" w:rsidRPr="001E4D0E">
              <w:rPr>
                <w:rFonts w:ascii="Arial" w:hAnsi="Arial" w:cs="Arial"/>
                <w:sz w:val="20"/>
                <w:szCs w:val="20"/>
                <w:bdr w:val="none" w:sz="0" w:space="0" w:color="auto" w:frame="1"/>
                <w:lang w:val="lt-LT"/>
              </w:rPr>
              <w:t>poliesterio pagrindu pagamint</w:t>
            </w:r>
            <w:r w:rsidR="00657F7C" w:rsidRPr="001E4D0E">
              <w:rPr>
                <w:rFonts w:ascii="Arial" w:hAnsi="Arial" w:cs="Arial"/>
                <w:sz w:val="20"/>
                <w:szCs w:val="20"/>
                <w:bdr w:val="none" w:sz="0" w:space="0" w:color="auto" w:frame="1"/>
                <w:lang w:val="lt-LT"/>
              </w:rPr>
              <w:t>os</w:t>
            </w:r>
            <w:r w:rsidR="006A5426" w:rsidRPr="001E4D0E">
              <w:rPr>
                <w:rFonts w:ascii="Arial" w:hAnsi="Arial" w:cs="Arial"/>
                <w:sz w:val="20"/>
                <w:szCs w:val="20"/>
                <w:bdr w:val="none" w:sz="0" w:space="0" w:color="auto" w:frame="1"/>
                <w:lang w:val="lt-LT"/>
              </w:rPr>
              <w:t xml:space="preserve"> medžiag</w:t>
            </w:r>
            <w:r w:rsidR="00657F7C" w:rsidRPr="001E4D0E">
              <w:rPr>
                <w:rFonts w:ascii="Arial" w:hAnsi="Arial" w:cs="Arial"/>
                <w:sz w:val="20"/>
                <w:szCs w:val="20"/>
                <w:bdr w:val="none" w:sz="0" w:space="0" w:color="auto" w:frame="1"/>
                <w:lang w:val="lt-LT"/>
              </w:rPr>
              <w:t>os</w:t>
            </w:r>
            <w:r w:rsidR="006A5426" w:rsidRPr="001E4D0E">
              <w:rPr>
                <w:rFonts w:ascii="Arial" w:hAnsi="Arial" w:cs="Arial"/>
                <w:sz w:val="20"/>
                <w:szCs w:val="20"/>
                <w:bdr w:val="none" w:sz="0" w:space="0" w:color="auto" w:frame="1"/>
                <w:lang w:val="lt-LT"/>
              </w:rPr>
              <w:t>, kuri iš vienos pusės yra dengta PVC</w:t>
            </w:r>
            <w:r w:rsidR="00EE36F1" w:rsidRPr="001E4D0E">
              <w:rPr>
                <w:rFonts w:ascii="Arial" w:hAnsi="Arial" w:cs="Arial"/>
                <w:color w:val="414141"/>
                <w:spacing w:val="12"/>
                <w:sz w:val="20"/>
                <w:szCs w:val="20"/>
                <w:shd w:val="clear" w:color="auto" w:fill="FFFFFF"/>
                <w:lang w:val="lt-LT"/>
              </w:rPr>
              <w:t xml:space="preserve"> arba lygiavertės </w:t>
            </w:r>
            <w:r w:rsidR="00127C6A" w:rsidRPr="001E4D0E">
              <w:rPr>
                <w:rFonts w:ascii="Arial" w:hAnsi="Arial" w:cs="Arial"/>
                <w:color w:val="414141"/>
                <w:spacing w:val="12"/>
                <w:sz w:val="20"/>
                <w:szCs w:val="20"/>
                <w:shd w:val="clear" w:color="auto" w:fill="FFFFFF"/>
                <w:lang w:val="lt-LT"/>
              </w:rPr>
              <w:t>medžiagos</w:t>
            </w:r>
            <w:r w:rsidR="0042749B" w:rsidRPr="001E4D0E">
              <w:rPr>
                <w:rFonts w:ascii="Arial" w:hAnsi="Arial" w:cs="Arial"/>
                <w:color w:val="414141"/>
                <w:spacing w:val="12"/>
                <w:sz w:val="20"/>
                <w:szCs w:val="20"/>
                <w:shd w:val="clear" w:color="auto" w:fill="FFFFFF"/>
                <w:lang w:val="lt-LT"/>
              </w:rPr>
              <w:t>;</w:t>
            </w:r>
          </w:p>
          <w:p w14:paraId="7D24871F"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bdr w:val="none" w:sz="0" w:space="0" w:color="auto" w:frame="1"/>
                <w:lang w:val="lt-LT"/>
              </w:rPr>
              <w:t xml:space="preserve">Medžiagos storis: </w:t>
            </w:r>
            <w:r w:rsidR="0029187E" w:rsidRPr="001E4D0E">
              <w:rPr>
                <w:rFonts w:ascii="Arial" w:hAnsi="Arial" w:cs="Arial"/>
                <w:sz w:val="20"/>
                <w:szCs w:val="20"/>
                <w:bdr w:val="none" w:sz="0" w:space="0" w:color="auto" w:frame="1"/>
                <w:lang w:val="lt-LT"/>
              </w:rPr>
              <w:t xml:space="preserve">ne mažiau kaip </w:t>
            </w:r>
            <w:r w:rsidRPr="001E4D0E">
              <w:rPr>
                <w:rFonts w:ascii="Arial" w:hAnsi="Arial" w:cs="Arial"/>
                <w:sz w:val="20"/>
                <w:szCs w:val="20"/>
                <w:bdr w:val="none" w:sz="0" w:space="0" w:color="auto" w:frame="1"/>
                <w:lang w:val="lt-LT"/>
              </w:rPr>
              <w:t>0.68 mm;</w:t>
            </w:r>
          </w:p>
          <w:p w14:paraId="7951468A"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bdr w:val="none" w:sz="0" w:space="0" w:color="auto" w:frame="1"/>
                <w:lang w:val="lt-LT"/>
              </w:rPr>
              <w:t>Reguliuojamos petnešos, pagamintos iš plačios gumos;</w:t>
            </w:r>
          </w:p>
          <w:p w14:paraId="73260BED"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lang w:val="lt-LT"/>
              </w:rPr>
              <w:t>Atsparumas nepalankioms oro sąlygoms ir lenkimui iki -50 C;</w:t>
            </w:r>
          </w:p>
          <w:p w14:paraId="548B81E4"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bdr w:val="none" w:sz="0" w:space="0" w:color="auto" w:frame="1"/>
                <w:lang w:val="lt-LT"/>
              </w:rPr>
              <w:t>Batai pritvirtinti prie kelnių;</w:t>
            </w:r>
          </w:p>
          <w:p w14:paraId="42276A7C" w14:textId="77777777" w:rsidR="000C2B0D" w:rsidRPr="001E4D0E" w:rsidRDefault="00934C49" w:rsidP="00C13D30">
            <w:pPr>
              <w:pStyle w:val="Sraopastraipa"/>
              <w:numPr>
                <w:ilvl w:val="0"/>
                <w:numId w:val="26"/>
              </w:numPr>
              <w:ind w:left="315" w:hanging="283"/>
              <w:jc w:val="both"/>
              <w:rPr>
                <w:rFonts w:ascii="Arial" w:hAnsi="Arial" w:cs="Arial"/>
                <w:sz w:val="20"/>
                <w:szCs w:val="20"/>
                <w:lang w:val="lt-LT"/>
              </w:rPr>
            </w:pPr>
            <w:r w:rsidRPr="001E4D0E">
              <w:rPr>
                <w:rFonts w:ascii="Arial" w:hAnsi="Arial" w:cs="Arial"/>
                <w:sz w:val="20"/>
                <w:szCs w:val="20"/>
                <w:lang w:val="lt-LT"/>
              </w:rPr>
              <w:t>EN 343 Apsauga nuo lietaus;</w:t>
            </w:r>
          </w:p>
          <w:p w14:paraId="6A1913E8" w14:textId="18DF1B4F" w:rsidR="00934C49" w:rsidRPr="001E4D0E" w:rsidRDefault="00934C49" w:rsidP="00C13D30">
            <w:pPr>
              <w:pStyle w:val="Sraopastraipa"/>
              <w:numPr>
                <w:ilvl w:val="0"/>
                <w:numId w:val="26"/>
              </w:numPr>
              <w:ind w:left="315" w:hanging="283"/>
              <w:jc w:val="both"/>
              <w:rPr>
                <w:rStyle w:val="Grietas"/>
                <w:rFonts w:ascii="Arial" w:hAnsi="Arial" w:cs="Arial"/>
                <w:b w:val="0"/>
                <w:bCs w:val="0"/>
                <w:sz w:val="20"/>
                <w:szCs w:val="20"/>
                <w:lang w:val="lt-LT"/>
              </w:rPr>
            </w:pPr>
            <w:r w:rsidRPr="001E4D0E">
              <w:rPr>
                <w:rFonts w:ascii="Arial" w:hAnsi="Arial" w:cs="Arial"/>
                <w:sz w:val="20"/>
                <w:szCs w:val="20"/>
                <w:lang w:val="lt-LT"/>
              </w:rPr>
              <w:t>Dydžiai (batų):41, 42, 43, 44, 45, 46, 47 (pasirenkamas užsakant).</w:t>
            </w:r>
          </w:p>
        </w:tc>
      </w:tr>
      <w:tr w:rsidR="00934C49" w:rsidRPr="001E4D0E" w14:paraId="7D6FECAF" w14:textId="77777777" w:rsidTr="00CA7B46">
        <w:tc>
          <w:tcPr>
            <w:tcW w:w="562" w:type="dxa"/>
            <w:vAlign w:val="center"/>
          </w:tcPr>
          <w:p w14:paraId="0FE10A61" w14:textId="38572EED"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.5.</w:t>
            </w:r>
          </w:p>
        </w:tc>
        <w:tc>
          <w:tcPr>
            <w:tcW w:w="1843" w:type="dxa"/>
            <w:vAlign w:val="center"/>
          </w:tcPr>
          <w:p w14:paraId="4757D92B"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Prijuostė vandeniui atspari (žvėrienai tvarkyti)</w:t>
            </w:r>
          </w:p>
        </w:tc>
        <w:tc>
          <w:tcPr>
            <w:tcW w:w="7371" w:type="dxa"/>
            <w:vAlign w:val="center"/>
          </w:tcPr>
          <w:p w14:paraId="0E813A85" w14:textId="4253CD7E" w:rsidR="000C2B0D" w:rsidRPr="001E4D0E" w:rsidRDefault="00DC211B" w:rsidP="00C13D30">
            <w:pPr>
              <w:pStyle w:val="prastasiniatinklio"/>
              <w:numPr>
                <w:ilvl w:val="0"/>
                <w:numId w:val="27"/>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shd w:val="clear" w:color="auto" w:fill="FFFFFF" w:themeFill="background1"/>
                <w:lang w:val="lt-LT"/>
              </w:rPr>
              <w:t xml:space="preserve">Medžiaga: </w:t>
            </w:r>
            <w:r w:rsidR="00C9564E" w:rsidRPr="001E4D0E">
              <w:rPr>
                <w:rFonts w:ascii="Arial" w:eastAsiaTheme="minorEastAsia" w:hAnsi="Arial" w:cs="Arial"/>
                <w:color w:val="000000"/>
                <w:spacing w:val="5"/>
                <w:sz w:val="20"/>
                <w:szCs w:val="20"/>
                <w:shd w:val="clear" w:color="auto" w:fill="FFFFFF" w:themeFill="background1"/>
                <w:lang w:val="lt-LT"/>
              </w:rPr>
              <w:t>poliesterio, nailono ar kita lygiaverčių savybių medžiaga su specialia danga, atstumiančia vandenį</w:t>
            </w:r>
            <w:r w:rsidR="00934C49" w:rsidRPr="001E4D0E">
              <w:rPr>
                <w:rFonts w:ascii="Arial" w:eastAsiaTheme="minorEastAsia" w:hAnsi="Arial" w:cs="Arial"/>
                <w:color w:val="000000"/>
                <w:spacing w:val="5"/>
                <w:sz w:val="20"/>
                <w:szCs w:val="20"/>
                <w:lang w:val="lt-LT"/>
              </w:rPr>
              <w:t>;</w:t>
            </w:r>
          </w:p>
          <w:p w14:paraId="098CDBDB" w14:textId="47853954" w:rsidR="0078340B" w:rsidRPr="001E4D0E" w:rsidRDefault="00934C49" w:rsidP="00C13D30">
            <w:pPr>
              <w:pStyle w:val="prastasiniatinklio"/>
              <w:numPr>
                <w:ilvl w:val="0"/>
                <w:numId w:val="27"/>
              </w:numPr>
              <w:spacing w:before="0" w:beforeAutospacing="0" w:after="0" w:afterAutospacing="0"/>
              <w:ind w:left="315" w:hanging="283"/>
              <w:jc w:val="both"/>
              <w:rPr>
                <w:rFonts w:ascii="Arial" w:eastAsiaTheme="minorEastAsia" w:hAnsi="Arial" w:cs="Arial"/>
                <w:color w:val="000000"/>
                <w:spacing w:val="5"/>
                <w:sz w:val="20"/>
                <w:szCs w:val="20"/>
                <w:lang w:val="lt-LT"/>
              </w:rPr>
            </w:pPr>
            <w:proofErr w:type="spellStart"/>
            <w:r w:rsidRPr="001E4D0E">
              <w:rPr>
                <w:rFonts w:ascii="Arial" w:eastAsiaTheme="minorEastAsia" w:hAnsi="Arial" w:cs="Arial"/>
                <w:color w:val="000000"/>
                <w:spacing w:val="5"/>
                <w:sz w:val="20"/>
                <w:szCs w:val="20"/>
                <w:lang w:val="lt-LT"/>
              </w:rPr>
              <w:t>Gramatūra</w:t>
            </w:r>
            <w:proofErr w:type="spellEnd"/>
            <w:r w:rsidRPr="001E4D0E">
              <w:rPr>
                <w:rFonts w:ascii="Arial" w:eastAsiaTheme="minorEastAsia" w:hAnsi="Arial" w:cs="Arial"/>
                <w:color w:val="000000"/>
                <w:spacing w:val="5"/>
                <w:sz w:val="20"/>
                <w:szCs w:val="20"/>
                <w:lang w:val="lt-LT"/>
              </w:rPr>
              <w:t>:</w:t>
            </w:r>
            <w:r w:rsidR="0078340B" w:rsidRPr="001E4D0E">
              <w:rPr>
                <w:rFonts w:ascii="Arial" w:eastAsiaTheme="minorEastAsia" w:hAnsi="Arial" w:cs="Arial"/>
                <w:color w:val="000000"/>
                <w:spacing w:val="5"/>
                <w:sz w:val="20"/>
                <w:szCs w:val="20"/>
                <w:lang w:val="lt-LT"/>
              </w:rPr>
              <w:t xml:space="preserve"> ne mažiau</w:t>
            </w:r>
            <w:r w:rsidR="00B73ECB" w:rsidRPr="001E4D0E">
              <w:rPr>
                <w:rFonts w:ascii="Arial" w:eastAsiaTheme="minorEastAsia" w:hAnsi="Arial" w:cs="Arial"/>
                <w:color w:val="000000"/>
                <w:spacing w:val="5"/>
                <w:sz w:val="20"/>
                <w:szCs w:val="20"/>
                <w:lang w:val="lt-LT"/>
              </w:rPr>
              <w:t xml:space="preserve"> </w:t>
            </w:r>
            <w:r w:rsidR="0078340B" w:rsidRPr="001E4D0E">
              <w:rPr>
                <w:rFonts w:ascii="Arial" w:eastAsiaTheme="minorEastAsia" w:hAnsi="Arial" w:cs="Arial"/>
                <w:color w:val="000000"/>
                <w:spacing w:val="5"/>
                <w:sz w:val="20"/>
                <w:szCs w:val="20"/>
                <w:lang w:val="lt-LT"/>
              </w:rPr>
              <w:t>kaip</w:t>
            </w:r>
            <w:r w:rsidRPr="001E4D0E">
              <w:rPr>
                <w:rFonts w:ascii="Arial" w:eastAsiaTheme="minorEastAsia" w:hAnsi="Arial" w:cs="Arial"/>
                <w:color w:val="000000"/>
                <w:spacing w:val="5"/>
                <w:sz w:val="20"/>
                <w:szCs w:val="20"/>
                <w:lang w:val="lt-LT"/>
              </w:rPr>
              <w:t xml:space="preserve"> 260</w:t>
            </w:r>
            <w:r w:rsidR="00990418" w:rsidRPr="001E4D0E">
              <w:rPr>
                <w:rFonts w:ascii="Arial" w:eastAsiaTheme="minorEastAsia" w:hAnsi="Arial" w:cs="Arial"/>
                <w:color w:val="000000"/>
                <w:spacing w:val="5"/>
                <w:sz w:val="20"/>
                <w:szCs w:val="20"/>
                <w:lang w:val="lt-LT"/>
              </w:rPr>
              <w:t xml:space="preserve"> </w:t>
            </w:r>
            <w:r w:rsidRPr="001E4D0E">
              <w:rPr>
                <w:rFonts w:ascii="Arial" w:eastAsiaTheme="minorEastAsia" w:hAnsi="Arial" w:cs="Arial"/>
                <w:color w:val="000000"/>
                <w:spacing w:val="5"/>
                <w:sz w:val="20"/>
                <w:szCs w:val="20"/>
                <w:lang w:val="lt-LT"/>
              </w:rPr>
              <w:t>g.;</w:t>
            </w:r>
          </w:p>
          <w:p w14:paraId="17491E57" w14:textId="77777777" w:rsidR="0078340B" w:rsidRPr="001E4D0E" w:rsidRDefault="00934C49" w:rsidP="00C13D30">
            <w:pPr>
              <w:pStyle w:val="prastasiniatinklio"/>
              <w:numPr>
                <w:ilvl w:val="0"/>
                <w:numId w:val="27"/>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Nesusipinantys raišteliai saugiam užrišimui;</w:t>
            </w:r>
          </w:p>
          <w:p w14:paraId="32EE1C1B" w14:textId="77777777" w:rsidR="0078340B" w:rsidRPr="001E4D0E" w:rsidRDefault="00934C49" w:rsidP="00C13D30">
            <w:pPr>
              <w:pStyle w:val="prastasiniatinklio"/>
              <w:numPr>
                <w:ilvl w:val="0"/>
                <w:numId w:val="27"/>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Geram prigludimui reguliuojamas kaklas;</w:t>
            </w:r>
          </w:p>
          <w:p w14:paraId="5B163158" w14:textId="7636E4A2" w:rsidR="00934C49" w:rsidRPr="001E4D0E" w:rsidRDefault="00934C49" w:rsidP="00C13D30">
            <w:pPr>
              <w:pStyle w:val="prastasiniatinklio"/>
              <w:numPr>
                <w:ilvl w:val="0"/>
                <w:numId w:val="27"/>
              </w:numPr>
              <w:spacing w:before="0" w:beforeAutospacing="0" w:after="0" w:afterAutospacing="0"/>
              <w:ind w:left="315" w:hanging="283"/>
              <w:jc w:val="both"/>
              <w:rPr>
                <w:rStyle w:val="Grietas"/>
                <w:rFonts w:ascii="Arial" w:eastAsiaTheme="minorEastAsia" w:hAnsi="Arial" w:cs="Arial"/>
                <w:b w:val="0"/>
                <w:bCs w:val="0"/>
                <w:color w:val="000000"/>
                <w:spacing w:val="5"/>
                <w:sz w:val="20"/>
                <w:szCs w:val="20"/>
                <w:lang w:val="lt-LT"/>
              </w:rPr>
            </w:pPr>
            <w:r w:rsidRPr="001E4D0E">
              <w:rPr>
                <w:rFonts w:ascii="Arial" w:eastAsiaTheme="minorEastAsia" w:hAnsi="Arial" w:cs="Arial"/>
                <w:color w:val="000000"/>
                <w:spacing w:val="5"/>
                <w:sz w:val="20"/>
                <w:szCs w:val="20"/>
                <w:lang w:val="lt-LT"/>
              </w:rPr>
              <w:t xml:space="preserve">Dydis: </w:t>
            </w:r>
            <w:r w:rsidR="001E669A" w:rsidRPr="001E4D0E">
              <w:rPr>
                <w:rFonts w:ascii="Arial" w:eastAsiaTheme="minorEastAsia" w:hAnsi="Arial" w:cs="Arial"/>
                <w:color w:val="000000"/>
                <w:spacing w:val="5"/>
                <w:sz w:val="20"/>
                <w:szCs w:val="20"/>
                <w:lang w:val="lt-LT"/>
              </w:rPr>
              <w:t xml:space="preserve">ne mažiau kaip </w:t>
            </w:r>
            <w:r w:rsidRPr="001E4D0E">
              <w:rPr>
                <w:rFonts w:ascii="Arial" w:eastAsiaTheme="minorEastAsia" w:hAnsi="Arial" w:cs="Arial"/>
                <w:color w:val="000000"/>
                <w:spacing w:val="5"/>
                <w:sz w:val="20"/>
                <w:szCs w:val="20"/>
                <w:lang w:val="lt-LT"/>
              </w:rPr>
              <w:t>72 cm * 95cm.</w:t>
            </w:r>
          </w:p>
        </w:tc>
      </w:tr>
      <w:tr w:rsidR="00934C49" w:rsidRPr="001E4D0E" w14:paraId="7EAB1C3B" w14:textId="77777777" w:rsidTr="00CA7B46">
        <w:tc>
          <w:tcPr>
            <w:tcW w:w="562" w:type="dxa"/>
            <w:vAlign w:val="center"/>
          </w:tcPr>
          <w:p w14:paraId="2AFE5CCA" w14:textId="0C02991B"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w:t>
            </w:r>
            <w:r w:rsidRPr="001E4D0E">
              <w:rPr>
                <w:rFonts w:ascii="Arial" w:hAnsi="Arial" w:cs="Arial"/>
                <w:sz w:val="20"/>
                <w:szCs w:val="20"/>
                <w:lang w:val="lt-LT"/>
              </w:rPr>
              <w:t>6</w:t>
            </w:r>
            <w:r w:rsidR="00934C49" w:rsidRPr="001E4D0E">
              <w:rPr>
                <w:rFonts w:ascii="Arial" w:hAnsi="Arial" w:cs="Arial"/>
                <w:sz w:val="20"/>
                <w:szCs w:val="20"/>
                <w:lang w:val="lt-LT"/>
              </w:rPr>
              <w:t>.</w:t>
            </w:r>
          </w:p>
        </w:tc>
        <w:tc>
          <w:tcPr>
            <w:tcW w:w="1843" w:type="dxa"/>
            <w:vAlign w:val="center"/>
          </w:tcPr>
          <w:p w14:paraId="7B3A71E5"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Vasarinė kepurė su snapeliu</w:t>
            </w:r>
          </w:p>
        </w:tc>
        <w:tc>
          <w:tcPr>
            <w:tcW w:w="7371" w:type="dxa"/>
            <w:vAlign w:val="center"/>
          </w:tcPr>
          <w:p w14:paraId="3A48D9AD"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Vasarinė kepuraitė su snapeliu;</w:t>
            </w:r>
          </w:p>
          <w:p w14:paraId="18D35753"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Snapelis išgaubtas; </w:t>
            </w:r>
          </w:p>
          <w:p w14:paraId="4188C41F"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Kepurė siuvama iš šešių dalių;</w:t>
            </w:r>
          </w:p>
          <w:p w14:paraId="7A1F70A0"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Šonuose –  išsiuvinėtos akutės ventiliacijai, nugaroje – dydžio</w:t>
            </w:r>
            <w:r w:rsidR="009154A4" w:rsidRPr="001E4D0E">
              <w:rPr>
                <w:rFonts w:ascii="Arial" w:eastAsiaTheme="minorEastAsia" w:hAnsi="Arial" w:cs="Arial"/>
                <w:color w:val="000000"/>
                <w:spacing w:val="5"/>
                <w:sz w:val="20"/>
                <w:szCs w:val="20"/>
                <w:lang w:val="lt-LT"/>
              </w:rPr>
              <w:t xml:space="preserve"> </w:t>
            </w:r>
            <w:r w:rsidRPr="001E4D0E">
              <w:rPr>
                <w:rFonts w:ascii="Arial" w:eastAsiaTheme="minorEastAsia" w:hAnsi="Arial" w:cs="Arial"/>
                <w:color w:val="000000"/>
                <w:spacing w:val="5"/>
                <w:sz w:val="20"/>
                <w:szCs w:val="20"/>
                <w:lang w:val="lt-LT"/>
              </w:rPr>
              <w:t>reguliavimo detalė - metalinė sagtis;</w:t>
            </w:r>
          </w:p>
          <w:p w14:paraId="58135E3E"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Logotipas</w:t>
            </w:r>
            <w:r w:rsidRPr="001E4D0E">
              <w:rPr>
                <w:rFonts w:ascii="Arial" w:eastAsiaTheme="minorEastAsia" w:hAnsi="Arial" w:cs="Arial"/>
                <w:color w:val="000000"/>
                <w:spacing w:val="5"/>
                <w:sz w:val="20"/>
                <w:szCs w:val="20"/>
                <w:vertAlign w:val="superscript"/>
                <w:lang w:val="lt-LT"/>
              </w:rPr>
              <w:t>**</w:t>
            </w:r>
            <w:r w:rsidRPr="001E4D0E">
              <w:rPr>
                <w:rFonts w:ascii="Arial" w:eastAsiaTheme="minorEastAsia" w:hAnsi="Arial" w:cs="Arial"/>
                <w:color w:val="000000"/>
                <w:spacing w:val="5"/>
                <w:sz w:val="20"/>
                <w:szCs w:val="20"/>
                <w:lang w:val="lt-LT"/>
              </w:rPr>
              <w:t xml:space="preserve"> priekyje;</w:t>
            </w:r>
          </w:p>
          <w:p w14:paraId="56B683FB" w14:textId="559B74DF"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Audinio </w:t>
            </w:r>
            <w:r w:rsidRPr="001E4D0E">
              <w:rPr>
                <w:rFonts w:ascii="Arial" w:eastAsiaTheme="minorEastAsia" w:hAnsi="Arial" w:cs="Arial"/>
                <w:spacing w:val="5"/>
                <w:sz w:val="20"/>
                <w:szCs w:val="20"/>
                <w:lang w:val="lt-LT"/>
              </w:rPr>
              <w:t>spalva</w:t>
            </w:r>
            <w:r w:rsidR="00E5192E" w:rsidRPr="001E4D0E">
              <w:rPr>
                <w:rFonts w:ascii="Arial" w:eastAsiaTheme="minorEastAsia" w:hAnsi="Arial" w:cs="Arial"/>
                <w:spacing w:val="5"/>
                <w:sz w:val="20"/>
                <w:szCs w:val="20"/>
                <w:lang w:val="lt-LT"/>
              </w:rPr>
              <w:t xml:space="preserve">: </w:t>
            </w:r>
            <w:r w:rsidR="009B140E" w:rsidRPr="001E4D0E">
              <w:rPr>
                <w:rFonts w:ascii="Arial" w:eastAsia="Arial" w:hAnsi="Arial" w:cs="Arial"/>
                <w:sz w:val="20"/>
                <w:szCs w:val="20"/>
                <w:lang w:val="lt-LT"/>
              </w:rPr>
              <w:t xml:space="preserve"> </w:t>
            </w:r>
            <w:r w:rsidR="009B140E" w:rsidRPr="001E4D0E">
              <w:rPr>
                <w:rFonts w:ascii="Arial" w:eastAsiaTheme="minorEastAsia" w:hAnsi="Arial" w:cs="Arial"/>
                <w:spacing w:val="5"/>
                <w:sz w:val="20"/>
                <w:szCs w:val="20"/>
                <w:lang w:val="lt-LT"/>
              </w:rPr>
              <w:t xml:space="preserve">Audinio spalva: pagal Pantone </w:t>
            </w:r>
            <w:proofErr w:type="spellStart"/>
            <w:r w:rsidR="009B140E" w:rsidRPr="001E4D0E">
              <w:rPr>
                <w:rFonts w:ascii="Arial" w:eastAsiaTheme="minorEastAsia" w:hAnsi="Arial" w:cs="Arial"/>
                <w:spacing w:val="5"/>
                <w:sz w:val="20"/>
                <w:szCs w:val="20"/>
                <w:lang w:val="lt-LT"/>
              </w:rPr>
              <w:t>Color</w:t>
            </w:r>
            <w:proofErr w:type="spellEnd"/>
            <w:r w:rsidR="009B140E" w:rsidRPr="001E4D0E">
              <w:rPr>
                <w:rFonts w:ascii="Arial" w:eastAsiaTheme="minorEastAsia" w:hAnsi="Arial" w:cs="Arial"/>
                <w:spacing w:val="5"/>
                <w:sz w:val="20"/>
                <w:szCs w:val="20"/>
                <w:lang w:val="lt-LT"/>
              </w:rPr>
              <w:t xml:space="preserve"> katalogą </w:t>
            </w:r>
            <w:r w:rsidR="00CE2BA9" w:rsidRPr="001E4D0E">
              <w:rPr>
                <w:rFonts w:ascii="Arial" w:eastAsiaTheme="minorEastAsia" w:hAnsi="Arial" w:cs="Arial"/>
                <w:spacing w:val="5"/>
                <w:sz w:val="20"/>
                <w:szCs w:val="20"/>
                <w:lang w:val="lt-LT"/>
              </w:rPr>
              <w:t>turi</w:t>
            </w:r>
            <w:r w:rsidR="009B140E" w:rsidRPr="001E4D0E">
              <w:rPr>
                <w:rFonts w:ascii="Arial" w:eastAsiaTheme="minorEastAsia" w:hAnsi="Arial" w:cs="Arial"/>
                <w:spacing w:val="5"/>
                <w:sz w:val="20"/>
                <w:szCs w:val="20"/>
                <w:lang w:val="lt-LT"/>
              </w:rPr>
              <w:t xml:space="preserve"> būti Tamsiai žalia – </w:t>
            </w:r>
            <w:r w:rsidR="009B140E" w:rsidRPr="001E4D0E">
              <w:rPr>
                <w:rFonts w:ascii="Arial" w:eastAsiaTheme="minorEastAsia" w:hAnsi="Arial" w:cs="Arial"/>
                <w:b/>
                <w:bCs/>
                <w:spacing w:val="5"/>
                <w:sz w:val="20"/>
                <w:szCs w:val="20"/>
                <w:lang w:val="lt-LT"/>
              </w:rPr>
              <w:t>554</w:t>
            </w:r>
            <w:r w:rsidR="009B140E" w:rsidRPr="001E4D0E">
              <w:rPr>
                <w:rFonts w:ascii="Arial" w:eastAsiaTheme="minorEastAsia" w:hAnsi="Arial" w:cs="Arial"/>
                <w:spacing w:val="5"/>
                <w:sz w:val="20"/>
                <w:szCs w:val="20"/>
                <w:lang w:val="lt-LT"/>
              </w:rPr>
              <w:t xml:space="preserve"> arba artima šiai spalvai</w:t>
            </w:r>
            <w:r w:rsidR="007067E4" w:rsidRPr="001E4D0E">
              <w:rPr>
                <w:rFonts w:ascii="Arial" w:eastAsiaTheme="minorEastAsia" w:hAnsi="Arial" w:cs="Arial"/>
                <w:spacing w:val="5"/>
                <w:sz w:val="20"/>
                <w:szCs w:val="20"/>
                <w:lang w:val="lt-LT"/>
              </w:rPr>
              <w:t xml:space="preserve"> </w:t>
            </w:r>
            <w:r w:rsidR="007067E4" w:rsidRPr="001E4D0E">
              <w:rPr>
                <w:lang w:val="lt-LT"/>
              </w:rPr>
              <w:t xml:space="preserve"> </w:t>
            </w:r>
            <w:r w:rsidR="007067E4" w:rsidRPr="001E4D0E">
              <w:rPr>
                <w:rFonts w:ascii="Arial" w:eastAsiaTheme="minorEastAsia" w:hAnsi="Arial" w:cs="Arial"/>
                <w:spacing w:val="5"/>
                <w:sz w:val="20"/>
                <w:szCs w:val="20"/>
                <w:lang w:val="lt-LT"/>
              </w:rPr>
              <w:t>arba Tamsiai pilka- 432 C arba artima šiai spalvai</w:t>
            </w:r>
          </w:p>
          <w:p w14:paraId="12CA0FA7"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Nominali pluoštinė sudėtis nuo 35 iki 60% medvilnė ir nuo 65 iki 40 % poliesteris;</w:t>
            </w:r>
          </w:p>
          <w:p w14:paraId="152D5DDB" w14:textId="77777777" w:rsidR="00D44D4D" w:rsidRPr="001E4D0E" w:rsidRDefault="00934C49"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Nominalus paviršiaus tankis 300 ± 25 g/ m²;</w:t>
            </w:r>
          </w:p>
          <w:p w14:paraId="5E78F14E" w14:textId="77777777" w:rsidR="00D44D4D" w:rsidRPr="001E4D0E" w:rsidRDefault="00D02A24" w:rsidP="00C13D30">
            <w:pPr>
              <w:pStyle w:val="prastasiniatinklio"/>
              <w:numPr>
                <w:ilvl w:val="0"/>
                <w:numId w:val="28"/>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Turi būti skalbiama</w:t>
            </w:r>
            <w:r w:rsidR="00934C49" w:rsidRPr="001E4D0E">
              <w:rPr>
                <w:rFonts w:ascii="Arial" w:eastAsiaTheme="minorEastAsia" w:hAnsi="Arial" w:cs="Arial"/>
                <w:color w:val="000000"/>
                <w:spacing w:val="5"/>
                <w:sz w:val="20"/>
                <w:szCs w:val="20"/>
                <w:lang w:val="lt-LT"/>
              </w:rPr>
              <w:t>;</w:t>
            </w:r>
          </w:p>
          <w:p w14:paraId="194ECA14" w14:textId="7D19B670" w:rsidR="00934C49" w:rsidRPr="001E4D0E" w:rsidRDefault="00327B0F" w:rsidP="00C13D30">
            <w:pPr>
              <w:pStyle w:val="prastasiniatinklio"/>
              <w:numPr>
                <w:ilvl w:val="0"/>
                <w:numId w:val="28"/>
              </w:numPr>
              <w:spacing w:before="0" w:beforeAutospacing="0" w:after="0" w:afterAutospacing="0"/>
              <w:ind w:left="315" w:hanging="283"/>
              <w:jc w:val="both"/>
              <w:rPr>
                <w:rStyle w:val="Grietas"/>
                <w:rFonts w:ascii="Arial" w:eastAsiaTheme="minorEastAsia" w:hAnsi="Arial" w:cs="Arial"/>
                <w:b w:val="0"/>
                <w:bCs w:val="0"/>
                <w:color w:val="000000"/>
                <w:spacing w:val="5"/>
                <w:sz w:val="20"/>
                <w:szCs w:val="20"/>
                <w:lang w:val="lt-LT"/>
              </w:rPr>
            </w:pPr>
            <w:r w:rsidRPr="001E4D0E">
              <w:rPr>
                <w:rStyle w:val="Grietas"/>
                <w:rFonts w:ascii="Arial" w:eastAsiaTheme="minorEastAsia" w:hAnsi="Arial" w:cs="Arial"/>
                <w:b w:val="0"/>
                <w:bCs w:val="0"/>
                <w:color w:val="000000"/>
                <w:spacing w:val="5"/>
                <w:sz w:val="20"/>
                <w:szCs w:val="20"/>
                <w:lang w:val="lt-LT"/>
              </w:rPr>
              <w:t>D</w:t>
            </w:r>
            <w:r w:rsidRPr="001E4D0E">
              <w:rPr>
                <w:rStyle w:val="Grietas"/>
                <w:rFonts w:ascii="Arial" w:eastAsiaTheme="minorEastAsia" w:hAnsi="Arial" w:cs="Arial"/>
                <w:b w:val="0"/>
                <w:bCs w:val="0"/>
                <w:sz w:val="20"/>
                <w:szCs w:val="20"/>
                <w:lang w:val="lt-LT"/>
              </w:rPr>
              <w:t>yd</w:t>
            </w:r>
            <w:r w:rsidR="000F4E94" w:rsidRPr="001E4D0E">
              <w:rPr>
                <w:rStyle w:val="Grietas"/>
                <w:rFonts w:ascii="Arial" w:eastAsiaTheme="minorEastAsia" w:hAnsi="Arial" w:cs="Arial"/>
                <w:b w:val="0"/>
                <w:bCs w:val="0"/>
                <w:sz w:val="20"/>
                <w:szCs w:val="20"/>
                <w:lang w:val="lt-LT"/>
              </w:rPr>
              <w:t>is reguliuojamas.</w:t>
            </w:r>
          </w:p>
        </w:tc>
      </w:tr>
      <w:tr w:rsidR="00934C49" w:rsidRPr="001E4D0E" w14:paraId="64FCB69B" w14:textId="77777777" w:rsidTr="00CA7B46">
        <w:tc>
          <w:tcPr>
            <w:tcW w:w="562" w:type="dxa"/>
            <w:vAlign w:val="center"/>
          </w:tcPr>
          <w:p w14:paraId="677641EC" w14:textId="2CF5EE43" w:rsidR="00934C49" w:rsidRPr="001E4D0E" w:rsidRDefault="00FD3885" w:rsidP="00CA7B46">
            <w:pPr>
              <w:tabs>
                <w:tab w:val="left" w:pos="426"/>
                <w:tab w:val="left" w:pos="1418"/>
              </w:tabs>
              <w:contextualSpacing/>
              <w:rPr>
                <w:rFonts w:ascii="Arial" w:hAnsi="Arial" w:cs="Arial"/>
                <w:sz w:val="20"/>
                <w:szCs w:val="20"/>
                <w:lang w:val="lt-LT"/>
              </w:rPr>
            </w:pPr>
            <w:r w:rsidRPr="001E4D0E">
              <w:rPr>
                <w:rFonts w:ascii="Arial" w:hAnsi="Arial" w:cs="Arial"/>
                <w:sz w:val="20"/>
                <w:szCs w:val="20"/>
                <w:lang w:val="lt-LT"/>
              </w:rPr>
              <w:t>3</w:t>
            </w:r>
            <w:r w:rsidR="00934C49" w:rsidRPr="001E4D0E">
              <w:rPr>
                <w:rFonts w:ascii="Arial" w:hAnsi="Arial" w:cs="Arial"/>
                <w:sz w:val="20"/>
                <w:szCs w:val="20"/>
                <w:lang w:val="lt-LT"/>
              </w:rPr>
              <w:t>.</w:t>
            </w:r>
            <w:r w:rsidRPr="001E4D0E">
              <w:rPr>
                <w:rFonts w:ascii="Arial" w:hAnsi="Arial" w:cs="Arial"/>
                <w:sz w:val="20"/>
                <w:szCs w:val="20"/>
                <w:lang w:val="lt-LT"/>
              </w:rPr>
              <w:t>7</w:t>
            </w:r>
            <w:r w:rsidR="00934C49" w:rsidRPr="001E4D0E">
              <w:rPr>
                <w:rFonts w:ascii="Arial" w:hAnsi="Arial" w:cs="Arial"/>
                <w:sz w:val="20"/>
                <w:szCs w:val="20"/>
                <w:lang w:val="lt-LT"/>
              </w:rPr>
              <w:t>.</w:t>
            </w:r>
          </w:p>
        </w:tc>
        <w:tc>
          <w:tcPr>
            <w:tcW w:w="1843" w:type="dxa"/>
            <w:vAlign w:val="center"/>
          </w:tcPr>
          <w:p w14:paraId="3ECBFAB6" w14:textId="77777777" w:rsidR="00934C49" w:rsidRPr="001E4D0E" w:rsidRDefault="00934C49" w:rsidP="00CA7B46">
            <w:pPr>
              <w:tabs>
                <w:tab w:val="left" w:pos="312"/>
              </w:tabs>
              <w:contextualSpacing/>
              <w:jc w:val="both"/>
              <w:rPr>
                <w:rFonts w:ascii="Arial" w:hAnsi="Arial" w:cs="Arial"/>
                <w:sz w:val="20"/>
                <w:szCs w:val="20"/>
                <w:lang w:val="lt-LT"/>
              </w:rPr>
            </w:pPr>
            <w:r w:rsidRPr="001E4D0E">
              <w:rPr>
                <w:rFonts w:ascii="Arial" w:hAnsi="Arial" w:cs="Arial"/>
                <w:color w:val="000000"/>
                <w:sz w:val="20"/>
                <w:szCs w:val="20"/>
                <w:lang w:val="lt-LT"/>
              </w:rPr>
              <w:t>Signalinė liemenė</w:t>
            </w:r>
          </w:p>
        </w:tc>
        <w:tc>
          <w:tcPr>
            <w:tcW w:w="7371" w:type="dxa"/>
            <w:vAlign w:val="center"/>
          </w:tcPr>
          <w:p w14:paraId="399CCBB3"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Liemenė užsegama </w:t>
            </w:r>
            <w:proofErr w:type="spellStart"/>
            <w:r w:rsidRPr="001E4D0E">
              <w:rPr>
                <w:rFonts w:ascii="Arial" w:eastAsiaTheme="minorEastAsia" w:hAnsi="Arial" w:cs="Arial"/>
                <w:color w:val="000000"/>
                <w:spacing w:val="5"/>
                <w:sz w:val="20"/>
                <w:szCs w:val="20"/>
                <w:lang w:val="lt-LT"/>
              </w:rPr>
              <w:t>velcro</w:t>
            </w:r>
            <w:proofErr w:type="spellEnd"/>
            <w:r w:rsidRPr="001E4D0E">
              <w:rPr>
                <w:rFonts w:ascii="Arial" w:eastAsiaTheme="minorEastAsia" w:hAnsi="Arial" w:cs="Arial"/>
                <w:color w:val="000000"/>
                <w:spacing w:val="5"/>
                <w:sz w:val="20"/>
                <w:szCs w:val="20"/>
                <w:lang w:val="lt-LT"/>
              </w:rPr>
              <w:t>;</w:t>
            </w:r>
          </w:p>
          <w:p w14:paraId="6A53C69E"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Geltona su </w:t>
            </w:r>
            <w:proofErr w:type="spellStart"/>
            <w:r w:rsidRPr="001E4D0E">
              <w:rPr>
                <w:rFonts w:ascii="Arial" w:eastAsiaTheme="minorEastAsia" w:hAnsi="Arial" w:cs="Arial"/>
                <w:color w:val="000000"/>
                <w:spacing w:val="5"/>
                <w:sz w:val="20"/>
                <w:szCs w:val="20"/>
                <w:lang w:val="lt-LT"/>
              </w:rPr>
              <w:t>retrorefleksinėmis</w:t>
            </w:r>
            <w:proofErr w:type="spellEnd"/>
            <w:r w:rsidRPr="001E4D0E">
              <w:rPr>
                <w:rFonts w:ascii="Arial" w:eastAsiaTheme="minorEastAsia" w:hAnsi="Arial" w:cs="Arial"/>
                <w:color w:val="000000"/>
                <w:spacing w:val="5"/>
                <w:sz w:val="20"/>
                <w:szCs w:val="20"/>
                <w:lang w:val="lt-LT"/>
              </w:rPr>
              <w:t xml:space="preserve"> juostomis;</w:t>
            </w:r>
          </w:p>
          <w:p w14:paraId="2CC25562"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lastRenderedPageBreak/>
              <w:t>Audinio spalva geltona: „</w:t>
            </w:r>
            <w:proofErr w:type="spellStart"/>
            <w:r w:rsidRPr="001E4D0E">
              <w:rPr>
                <w:rFonts w:ascii="Arial" w:eastAsiaTheme="minorEastAsia" w:hAnsi="Arial" w:cs="Arial"/>
                <w:color w:val="000000"/>
                <w:spacing w:val="5"/>
                <w:sz w:val="20"/>
                <w:szCs w:val="20"/>
                <w:lang w:val="lt-LT"/>
              </w:rPr>
              <w:t>High</w:t>
            </w:r>
            <w:proofErr w:type="spellEnd"/>
            <w:r w:rsidRPr="001E4D0E">
              <w:rPr>
                <w:rFonts w:ascii="Arial" w:eastAsiaTheme="minorEastAsia" w:hAnsi="Arial" w:cs="Arial"/>
                <w:color w:val="000000"/>
                <w:spacing w:val="5"/>
                <w:sz w:val="20"/>
                <w:szCs w:val="20"/>
                <w:lang w:val="lt-LT"/>
              </w:rPr>
              <w:t xml:space="preserve"> </w:t>
            </w:r>
            <w:proofErr w:type="spellStart"/>
            <w:r w:rsidRPr="001E4D0E">
              <w:rPr>
                <w:rFonts w:ascii="Arial" w:eastAsiaTheme="minorEastAsia" w:hAnsi="Arial" w:cs="Arial"/>
                <w:color w:val="000000"/>
                <w:spacing w:val="5"/>
                <w:sz w:val="20"/>
                <w:szCs w:val="20"/>
                <w:lang w:val="lt-LT"/>
              </w:rPr>
              <w:t>Visibility</w:t>
            </w:r>
            <w:proofErr w:type="spellEnd"/>
            <w:r w:rsidRPr="001E4D0E">
              <w:rPr>
                <w:rFonts w:ascii="Arial" w:eastAsiaTheme="minorEastAsia" w:hAnsi="Arial" w:cs="Arial"/>
                <w:color w:val="000000"/>
                <w:spacing w:val="5"/>
                <w:sz w:val="20"/>
                <w:szCs w:val="20"/>
                <w:lang w:val="lt-LT"/>
              </w:rPr>
              <w:t xml:space="preserve"> </w:t>
            </w:r>
            <w:proofErr w:type="spellStart"/>
            <w:r w:rsidRPr="001E4D0E">
              <w:rPr>
                <w:rFonts w:ascii="Arial" w:eastAsiaTheme="minorEastAsia" w:hAnsi="Arial" w:cs="Arial"/>
                <w:color w:val="000000"/>
                <w:spacing w:val="5"/>
                <w:sz w:val="20"/>
                <w:szCs w:val="20"/>
                <w:lang w:val="lt-LT"/>
              </w:rPr>
              <w:t>Yellow</w:t>
            </w:r>
            <w:proofErr w:type="spellEnd"/>
            <w:r w:rsidRPr="001E4D0E">
              <w:rPr>
                <w:rFonts w:ascii="Arial" w:eastAsiaTheme="minorEastAsia" w:hAnsi="Arial" w:cs="Arial"/>
                <w:color w:val="000000"/>
                <w:spacing w:val="5"/>
                <w:sz w:val="20"/>
                <w:szCs w:val="20"/>
                <w:lang w:val="lt-LT"/>
              </w:rPr>
              <w:t>”;</w:t>
            </w:r>
          </w:p>
          <w:p w14:paraId="78F8F17F"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Logotipas** priekyje kairėje krūtinės pusėje ir nugaroje;</w:t>
            </w:r>
          </w:p>
          <w:p w14:paraId="23D38C44"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Nominali pluoštinė sudėtis 100 % poliesteris;</w:t>
            </w:r>
          </w:p>
          <w:p w14:paraId="11703173"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Skalbimo temperatūra ± 40°C;</w:t>
            </w:r>
          </w:p>
          <w:p w14:paraId="0FE0DFB3"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EN 13688:2013;</w:t>
            </w:r>
          </w:p>
          <w:p w14:paraId="3F404268"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EN20471, 2 klasė;</w:t>
            </w:r>
          </w:p>
          <w:p w14:paraId="6B8F01E5" w14:textId="77777777" w:rsidR="0089520B" w:rsidRPr="001E4D0E" w:rsidRDefault="00934C49" w:rsidP="00C13D30">
            <w:pPr>
              <w:pStyle w:val="prastasiniatinklio"/>
              <w:numPr>
                <w:ilvl w:val="0"/>
                <w:numId w:val="29"/>
              </w:numPr>
              <w:spacing w:before="0" w:beforeAutospacing="0" w:after="0" w:afterAutospacing="0"/>
              <w:ind w:left="315" w:hanging="283"/>
              <w:jc w:val="both"/>
              <w:rPr>
                <w:rFonts w:ascii="Arial" w:eastAsiaTheme="minorEastAsia" w:hAnsi="Arial" w:cs="Arial"/>
                <w:color w:val="000000"/>
                <w:spacing w:val="5"/>
                <w:sz w:val="20"/>
                <w:szCs w:val="20"/>
                <w:lang w:val="lt-LT"/>
              </w:rPr>
            </w:pPr>
            <w:r w:rsidRPr="001E4D0E">
              <w:rPr>
                <w:rFonts w:ascii="Arial" w:eastAsiaTheme="minorEastAsia" w:hAnsi="Arial" w:cs="Arial"/>
                <w:color w:val="000000"/>
                <w:spacing w:val="5"/>
                <w:sz w:val="20"/>
                <w:szCs w:val="20"/>
                <w:lang w:val="lt-LT"/>
              </w:rPr>
              <w:t xml:space="preserve">Dydžiai: Nuo S – </w:t>
            </w:r>
            <w:r w:rsidR="00FE2D0F" w:rsidRPr="001E4D0E">
              <w:rPr>
                <w:rFonts w:ascii="Arial" w:eastAsiaTheme="minorEastAsia" w:hAnsi="Arial" w:cs="Arial"/>
                <w:color w:val="000000"/>
                <w:spacing w:val="5"/>
                <w:sz w:val="20"/>
                <w:szCs w:val="20"/>
                <w:lang w:val="lt-LT"/>
              </w:rPr>
              <w:t>4</w:t>
            </w:r>
            <w:r w:rsidRPr="001E4D0E">
              <w:rPr>
                <w:rFonts w:ascii="Arial" w:eastAsiaTheme="minorEastAsia" w:hAnsi="Arial" w:cs="Arial"/>
                <w:color w:val="000000"/>
                <w:spacing w:val="5"/>
                <w:sz w:val="20"/>
                <w:szCs w:val="20"/>
                <w:lang w:val="lt-LT"/>
              </w:rPr>
              <w:t>XL (Nurodoma užsakant)</w:t>
            </w:r>
          </w:p>
          <w:p w14:paraId="5D035C67" w14:textId="21A900C3" w:rsidR="00FE2D0F" w:rsidRPr="001E4D0E" w:rsidRDefault="00FE2D0F" w:rsidP="00C13D30">
            <w:pPr>
              <w:pStyle w:val="prastasiniatinklio"/>
              <w:numPr>
                <w:ilvl w:val="0"/>
                <w:numId w:val="29"/>
              </w:numPr>
              <w:spacing w:before="0" w:beforeAutospacing="0" w:after="0" w:afterAutospacing="0"/>
              <w:ind w:left="315" w:hanging="283"/>
              <w:jc w:val="both"/>
              <w:rPr>
                <w:rStyle w:val="Grietas"/>
                <w:rFonts w:ascii="Arial" w:eastAsiaTheme="minorEastAsia" w:hAnsi="Arial" w:cs="Arial"/>
                <w:b w:val="0"/>
                <w:bCs w:val="0"/>
                <w:color w:val="000000"/>
                <w:spacing w:val="5"/>
                <w:sz w:val="20"/>
                <w:szCs w:val="20"/>
                <w:lang w:val="lt-LT"/>
              </w:rPr>
            </w:pPr>
            <w:r w:rsidRPr="001E4D0E">
              <w:rPr>
                <w:rFonts w:ascii="Arial" w:eastAsiaTheme="minorEastAsia" w:hAnsi="Arial" w:cs="Arial"/>
                <w:bCs/>
                <w:color w:val="000000"/>
                <w:spacing w:val="5"/>
                <w:sz w:val="20"/>
                <w:szCs w:val="20"/>
                <w:lang w:val="lt-LT"/>
              </w:rPr>
              <w:t>Esant poreikiui kitų signalinių liemenių dydžių, tiekėjas, už tą pačią kainą, gali pasiūlyti kito modelio (gamintojo) gaminius, ne prastesnių techninių parametrų, negu reikalaujama TS.</w:t>
            </w:r>
          </w:p>
        </w:tc>
      </w:tr>
      <w:bookmarkEnd w:id="16"/>
    </w:tbl>
    <w:p w14:paraId="1F5C91FD" w14:textId="77777777" w:rsidR="008658F9" w:rsidRPr="001E4D0E" w:rsidRDefault="008658F9" w:rsidP="00993796">
      <w:pPr>
        <w:suppressAutoHyphens/>
        <w:ind w:firstLine="567"/>
        <w:jc w:val="both"/>
        <w:rPr>
          <w:rFonts w:ascii="Arial" w:eastAsia="Arial" w:hAnsi="Arial" w:cs="Arial"/>
          <w:sz w:val="20"/>
          <w:szCs w:val="20"/>
        </w:rPr>
      </w:pPr>
    </w:p>
    <w:p w14:paraId="22D375BD" w14:textId="349F41EE" w:rsidR="00993796" w:rsidRPr="001E4D0E" w:rsidRDefault="002A3C3E" w:rsidP="00993796">
      <w:pPr>
        <w:pStyle w:val="Sraopastraipa"/>
        <w:tabs>
          <w:tab w:val="left" w:pos="1276"/>
          <w:tab w:val="left" w:pos="1843"/>
        </w:tabs>
        <w:spacing w:after="0" w:line="240" w:lineRule="auto"/>
        <w:ind w:left="0" w:firstLine="567"/>
        <w:rPr>
          <w:rFonts w:ascii="Arial" w:eastAsia="Arial" w:hAnsi="Arial" w:cs="Arial"/>
          <w:bCs/>
          <w:sz w:val="20"/>
          <w:szCs w:val="20"/>
          <w:lang w:val="lt-LT"/>
        </w:rPr>
      </w:pPr>
      <w:r w:rsidRPr="001E4D0E">
        <w:rPr>
          <w:rFonts w:ascii="Arial" w:eastAsia="Arial" w:hAnsi="Arial" w:cs="Arial"/>
          <w:sz w:val="20"/>
          <w:szCs w:val="20"/>
          <w:lang w:val="lt-LT"/>
        </w:rPr>
        <w:t>3.2</w:t>
      </w:r>
      <w:r w:rsidR="00D829F4" w:rsidRPr="001E4D0E">
        <w:rPr>
          <w:rFonts w:ascii="Arial" w:eastAsia="Arial" w:hAnsi="Arial" w:cs="Arial"/>
          <w:sz w:val="20"/>
          <w:szCs w:val="20"/>
          <w:lang w:val="lt-LT"/>
        </w:rPr>
        <w:t>5</w:t>
      </w:r>
      <w:r w:rsidRPr="001E4D0E">
        <w:rPr>
          <w:rFonts w:ascii="Arial" w:eastAsia="Arial" w:hAnsi="Arial" w:cs="Arial"/>
          <w:sz w:val="20"/>
          <w:szCs w:val="20"/>
          <w:lang w:val="lt-LT"/>
        </w:rPr>
        <w:t xml:space="preserve">.4. </w:t>
      </w:r>
      <w:r w:rsidRPr="001E4D0E">
        <w:rPr>
          <w:rFonts w:ascii="Arial" w:eastAsia="Arial" w:hAnsi="Arial" w:cs="Arial"/>
          <w:sz w:val="20"/>
          <w:szCs w:val="20"/>
          <w:lang w:val="lt-LT"/>
        </w:rPr>
        <w:tab/>
      </w:r>
      <w:r w:rsidR="00075E4D" w:rsidRPr="001E4D0E">
        <w:rPr>
          <w:rFonts w:ascii="Arial" w:eastAsia="Arial" w:hAnsi="Arial" w:cs="Arial"/>
          <w:b/>
          <w:bCs/>
          <w:sz w:val="20"/>
          <w:szCs w:val="20"/>
          <w:lang w:val="lt-LT"/>
        </w:rPr>
        <w:t>4</w:t>
      </w:r>
      <w:r w:rsidRPr="001E4D0E">
        <w:rPr>
          <w:rFonts w:ascii="Arial" w:eastAsia="Arial" w:hAnsi="Arial" w:cs="Arial"/>
          <w:b/>
          <w:bCs/>
          <w:sz w:val="20"/>
          <w:szCs w:val="20"/>
          <w:lang w:val="lt-LT"/>
        </w:rPr>
        <w:t>. p. o. d. Asmeninės apsaugos priemonės nuo lietaus</w:t>
      </w:r>
      <w:r w:rsidR="00993796" w:rsidRPr="001E4D0E">
        <w:rPr>
          <w:rFonts w:ascii="Arial" w:eastAsia="Arial" w:hAnsi="Arial" w:cs="Arial"/>
          <w:b/>
          <w:bCs/>
          <w:sz w:val="20"/>
          <w:szCs w:val="20"/>
          <w:lang w:val="lt-LT"/>
        </w:rPr>
        <w:t xml:space="preserve">, </w:t>
      </w:r>
      <w:r w:rsidR="00993796" w:rsidRPr="001E4D0E">
        <w:rPr>
          <w:rFonts w:ascii="Arial" w:eastAsia="Arial" w:hAnsi="Arial" w:cs="Arial"/>
          <w:sz w:val="20"/>
          <w:szCs w:val="20"/>
          <w:lang w:val="lt-LT"/>
        </w:rPr>
        <w:t>BVPŽ kodas:</w:t>
      </w:r>
      <w:r w:rsidR="00993796" w:rsidRPr="001E4D0E">
        <w:rPr>
          <w:rFonts w:ascii="Arial" w:hAnsi="Arial" w:cs="Arial"/>
          <w:lang w:val="lt-LT"/>
        </w:rPr>
        <w:t xml:space="preserve"> </w:t>
      </w:r>
      <w:r w:rsidR="00993796" w:rsidRPr="001E4D0E">
        <w:rPr>
          <w:rFonts w:ascii="Arial" w:eastAsia="Arial" w:hAnsi="Arial" w:cs="Arial"/>
          <w:sz w:val="20"/>
          <w:szCs w:val="20"/>
          <w:lang w:val="lt-LT"/>
        </w:rPr>
        <w:t>18100000-0</w:t>
      </w:r>
    </w:p>
    <w:p w14:paraId="29759C60" w14:textId="25589034" w:rsidR="008658F9" w:rsidRPr="001E4D0E" w:rsidRDefault="008658F9" w:rsidP="00993796">
      <w:pPr>
        <w:suppressAutoHyphens/>
        <w:ind w:firstLine="567"/>
        <w:jc w:val="both"/>
        <w:rPr>
          <w:rFonts w:ascii="Arial" w:eastAsia="Arial" w:hAnsi="Arial" w:cs="Arial"/>
          <w:b/>
          <w:bCs/>
          <w:sz w:val="20"/>
          <w:szCs w:val="20"/>
        </w:rPr>
      </w:pPr>
    </w:p>
    <w:p w14:paraId="40F7AE81" w14:textId="64A7A09E" w:rsidR="008658F9" w:rsidRPr="001E4D0E" w:rsidRDefault="00993796" w:rsidP="00993796">
      <w:pPr>
        <w:suppressAutoHyphens/>
        <w:ind w:firstLine="567"/>
        <w:jc w:val="right"/>
        <w:rPr>
          <w:rFonts w:ascii="Arial" w:eastAsia="Arial" w:hAnsi="Arial" w:cs="Arial"/>
          <w:sz w:val="20"/>
          <w:szCs w:val="20"/>
        </w:rPr>
      </w:pPr>
      <w:r w:rsidRPr="001E4D0E">
        <w:rPr>
          <w:rFonts w:ascii="Arial" w:eastAsia="Arial" w:hAnsi="Arial" w:cs="Arial"/>
          <w:sz w:val="20"/>
          <w:szCs w:val="20"/>
        </w:rPr>
        <w:t xml:space="preserve">5 </w:t>
      </w:r>
      <w:r w:rsidR="00075E4D" w:rsidRPr="001E4D0E">
        <w:rPr>
          <w:rFonts w:ascii="Arial" w:eastAsia="Arial" w:hAnsi="Arial" w:cs="Arial"/>
          <w:sz w:val="20"/>
          <w:szCs w:val="20"/>
        </w:rPr>
        <w:t>lentelė</w:t>
      </w:r>
    </w:p>
    <w:tbl>
      <w:tblPr>
        <w:tblStyle w:val="Lentelstinklelis1"/>
        <w:tblpPr w:leftFromText="180" w:rightFromText="180" w:vertAnchor="text" w:horzAnchor="margin" w:tblpXSpec="center" w:tblpY="139"/>
        <w:tblW w:w="9634" w:type="dxa"/>
        <w:tblLayout w:type="fixed"/>
        <w:tblLook w:val="04A0" w:firstRow="1" w:lastRow="0" w:firstColumn="1" w:lastColumn="0" w:noHBand="0" w:noVBand="1"/>
      </w:tblPr>
      <w:tblGrid>
        <w:gridCol w:w="562"/>
        <w:gridCol w:w="1843"/>
        <w:gridCol w:w="7229"/>
      </w:tblGrid>
      <w:tr w:rsidR="008658F9" w:rsidRPr="001E4D0E" w14:paraId="4F5C898B" w14:textId="77777777" w:rsidTr="0089520B">
        <w:tc>
          <w:tcPr>
            <w:tcW w:w="562" w:type="dxa"/>
            <w:shd w:val="clear" w:color="auto" w:fill="E2EFD9" w:themeFill="accent6" w:themeFillTint="33"/>
          </w:tcPr>
          <w:p w14:paraId="107508A2" w14:textId="3D5FC086" w:rsidR="008658F9" w:rsidRPr="001E4D0E" w:rsidRDefault="00BD76B6" w:rsidP="00082225">
            <w:pPr>
              <w:suppressAutoHyphens/>
              <w:jc w:val="center"/>
              <w:rPr>
                <w:rFonts w:ascii="Arial" w:eastAsia="Arial" w:hAnsi="Arial" w:cs="Arial"/>
                <w:b/>
                <w:bCs/>
                <w:sz w:val="20"/>
                <w:szCs w:val="20"/>
                <w:lang w:val="lt-LT"/>
              </w:rPr>
            </w:pPr>
            <w:r w:rsidRPr="001E4D0E">
              <w:rPr>
                <w:rFonts w:ascii="Arial" w:eastAsia="Arial" w:hAnsi="Arial" w:cs="Arial"/>
                <w:b/>
                <w:bCs/>
                <w:sz w:val="20"/>
                <w:szCs w:val="20"/>
                <w:lang w:val="lt-LT"/>
              </w:rPr>
              <w:t>Eil.</w:t>
            </w:r>
            <w:r w:rsidR="00993796" w:rsidRPr="001E4D0E">
              <w:rPr>
                <w:rFonts w:ascii="Arial" w:eastAsia="Arial" w:hAnsi="Arial" w:cs="Arial"/>
                <w:b/>
                <w:bCs/>
                <w:sz w:val="20"/>
                <w:szCs w:val="20"/>
                <w:lang w:val="lt-LT"/>
              </w:rPr>
              <w:t xml:space="preserve"> </w:t>
            </w:r>
            <w:r w:rsidRPr="001E4D0E">
              <w:rPr>
                <w:rFonts w:ascii="Arial" w:eastAsia="Arial" w:hAnsi="Arial" w:cs="Arial"/>
                <w:b/>
                <w:bCs/>
                <w:sz w:val="20"/>
                <w:szCs w:val="20"/>
                <w:lang w:val="lt-LT"/>
              </w:rPr>
              <w:t>Nr.</w:t>
            </w:r>
          </w:p>
        </w:tc>
        <w:tc>
          <w:tcPr>
            <w:tcW w:w="1843" w:type="dxa"/>
            <w:shd w:val="clear" w:color="auto" w:fill="E2EFD9" w:themeFill="accent6" w:themeFillTint="33"/>
            <w:vAlign w:val="center"/>
          </w:tcPr>
          <w:p w14:paraId="74D8E5FF" w14:textId="77777777" w:rsidR="008658F9" w:rsidRPr="001E4D0E" w:rsidRDefault="008658F9" w:rsidP="00082225">
            <w:pPr>
              <w:suppressAutoHyphens/>
              <w:jc w:val="center"/>
              <w:rPr>
                <w:rFonts w:ascii="Arial" w:eastAsia="Arial" w:hAnsi="Arial" w:cs="Arial"/>
                <w:b/>
                <w:bCs/>
                <w:sz w:val="20"/>
                <w:szCs w:val="20"/>
                <w:lang w:val="lt-LT"/>
              </w:rPr>
            </w:pPr>
            <w:r w:rsidRPr="001E4D0E">
              <w:rPr>
                <w:rFonts w:ascii="Arial" w:eastAsia="Arial" w:hAnsi="Arial" w:cs="Arial"/>
                <w:b/>
                <w:bCs/>
                <w:sz w:val="20"/>
                <w:szCs w:val="20"/>
                <w:lang w:val="lt-LT"/>
              </w:rPr>
              <w:t>Pavadinimas</w:t>
            </w:r>
          </w:p>
        </w:tc>
        <w:tc>
          <w:tcPr>
            <w:tcW w:w="7229" w:type="dxa"/>
            <w:shd w:val="clear" w:color="auto" w:fill="E2EFD9" w:themeFill="accent6" w:themeFillTint="33"/>
            <w:vAlign w:val="center"/>
          </w:tcPr>
          <w:p w14:paraId="3FFC5BDA" w14:textId="0F0CEBD5" w:rsidR="008658F9" w:rsidRPr="001E4D0E" w:rsidRDefault="008658F9" w:rsidP="00082225">
            <w:pPr>
              <w:suppressAutoHyphens/>
              <w:jc w:val="center"/>
              <w:rPr>
                <w:rFonts w:ascii="Arial" w:eastAsia="Arial" w:hAnsi="Arial" w:cs="Arial"/>
                <w:b/>
                <w:bCs/>
                <w:sz w:val="20"/>
                <w:szCs w:val="20"/>
                <w:lang w:val="lt-LT"/>
              </w:rPr>
            </w:pPr>
            <w:r w:rsidRPr="001E4D0E">
              <w:rPr>
                <w:rFonts w:ascii="Arial" w:eastAsia="Arial" w:hAnsi="Arial" w:cs="Arial"/>
                <w:b/>
                <w:bCs/>
                <w:sz w:val="20"/>
                <w:szCs w:val="20"/>
                <w:lang w:val="lt-LT"/>
              </w:rPr>
              <w:t>Papildomi reikalavimai prekėms</w:t>
            </w:r>
          </w:p>
        </w:tc>
      </w:tr>
      <w:tr w:rsidR="008658F9" w:rsidRPr="001E4D0E" w14:paraId="3539277A" w14:textId="77777777" w:rsidTr="0089520B">
        <w:tc>
          <w:tcPr>
            <w:tcW w:w="562" w:type="dxa"/>
            <w:vAlign w:val="center"/>
          </w:tcPr>
          <w:p w14:paraId="3F622986" w14:textId="2E6EEDDA" w:rsidR="008658F9" w:rsidRPr="001E4D0E" w:rsidRDefault="00BD76B6"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4.1.</w:t>
            </w:r>
          </w:p>
        </w:tc>
        <w:tc>
          <w:tcPr>
            <w:tcW w:w="1843" w:type="dxa"/>
            <w:vAlign w:val="center"/>
          </w:tcPr>
          <w:p w14:paraId="33DFD6D1" w14:textId="77777777" w:rsidR="008658F9" w:rsidRPr="001E4D0E" w:rsidRDefault="008658F9"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Lietpaltis (neperšlampamas)</w:t>
            </w:r>
          </w:p>
        </w:tc>
        <w:tc>
          <w:tcPr>
            <w:tcW w:w="7229" w:type="dxa"/>
            <w:vAlign w:val="center"/>
          </w:tcPr>
          <w:p w14:paraId="7C59C78B"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Shell medžiaga: 100% lygaus mezgimo poliesteris, PU danga;</w:t>
            </w:r>
          </w:p>
          <w:p w14:paraId="42F5252C"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Su kapišonu. Kapišonas turi raištelį sutraukimui;</w:t>
            </w:r>
          </w:p>
          <w:p w14:paraId="11F1A87A"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Užsegamas užtrauktuku, kuris paslėptas po atvartu, užsegamu </w:t>
            </w:r>
            <w:proofErr w:type="spellStart"/>
            <w:r w:rsidRPr="001E4D0E">
              <w:rPr>
                <w:rFonts w:ascii="Arial" w:eastAsia="Arial" w:hAnsi="Arial" w:cs="Arial"/>
                <w:sz w:val="20"/>
                <w:szCs w:val="20"/>
                <w:lang w:val="lt-LT"/>
              </w:rPr>
              <w:t>spaudėmis</w:t>
            </w:r>
            <w:proofErr w:type="spellEnd"/>
            <w:r w:rsidRPr="001E4D0E">
              <w:rPr>
                <w:rFonts w:ascii="Arial" w:eastAsia="Arial" w:hAnsi="Arial" w:cs="Arial"/>
                <w:sz w:val="20"/>
                <w:szCs w:val="20"/>
                <w:lang w:val="lt-LT"/>
              </w:rPr>
              <w:t>;</w:t>
            </w:r>
          </w:p>
          <w:p w14:paraId="29E6262A"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Dvi talpios kišenės priekyje;</w:t>
            </w:r>
          </w:p>
          <w:p w14:paraId="6768D1EC"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Su nugaros ir pažastų ventiliacija; </w:t>
            </w:r>
          </w:p>
          <w:p w14:paraId="4A56170C"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Turi dvi </w:t>
            </w:r>
            <w:proofErr w:type="spellStart"/>
            <w:r w:rsidRPr="001E4D0E">
              <w:rPr>
                <w:rFonts w:ascii="Arial" w:eastAsia="Arial" w:hAnsi="Arial" w:cs="Arial"/>
                <w:sz w:val="20"/>
                <w:szCs w:val="20"/>
                <w:lang w:val="lt-LT"/>
              </w:rPr>
              <w:t>atšvaitines</w:t>
            </w:r>
            <w:proofErr w:type="spellEnd"/>
            <w:r w:rsidRPr="001E4D0E">
              <w:rPr>
                <w:rFonts w:ascii="Arial" w:eastAsia="Arial" w:hAnsi="Arial" w:cs="Arial"/>
                <w:sz w:val="20"/>
                <w:szCs w:val="20"/>
                <w:lang w:val="lt-LT"/>
              </w:rPr>
              <w:t xml:space="preserve"> juostas aplink liemenį +2 ant rankovių;</w:t>
            </w:r>
          </w:p>
          <w:p w14:paraId="18F907EB"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Siūlės klijuotos;</w:t>
            </w:r>
          </w:p>
          <w:p w14:paraId="7F80A2A2" w14:textId="77777777" w:rsidR="003A48C9"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Bendrieji reikalavimai LST EN ISO 13688:2013 „Apsauginė apranga. Bendrieji reikalavimai;</w:t>
            </w:r>
          </w:p>
          <w:p w14:paraId="0890B952" w14:textId="77777777" w:rsidR="00DC460A"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Skalbimo temperatūra ± 40 ºC;</w:t>
            </w:r>
          </w:p>
          <w:p w14:paraId="4929718E" w14:textId="77777777" w:rsidR="00DC460A"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
                <w:bCs/>
                <w:sz w:val="20"/>
                <w:szCs w:val="20"/>
                <w:lang w:val="lt-LT"/>
              </w:rPr>
              <w:t>EN 343</w:t>
            </w:r>
            <w:r w:rsidRPr="001E4D0E">
              <w:rPr>
                <w:rFonts w:ascii="Arial" w:eastAsia="Arial" w:hAnsi="Arial" w:cs="Arial"/>
                <w:sz w:val="20"/>
                <w:szCs w:val="20"/>
                <w:lang w:val="lt-LT"/>
              </w:rPr>
              <w:t>, Geras matomumas. LST EN ISO 20471:2013 ne mažesnė nei 2 klasė;</w:t>
            </w:r>
          </w:p>
          <w:p w14:paraId="7C86E1A0" w14:textId="77777777" w:rsidR="00DC460A"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Ilgis: ne mažiau kaip 120 cm ir ne daugiau kaip 12</w:t>
            </w:r>
            <w:r w:rsidR="004070D1" w:rsidRPr="001E4D0E">
              <w:rPr>
                <w:rFonts w:ascii="Arial" w:eastAsia="Arial" w:hAnsi="Arial" w:cs="Arial"/>
                <w:sz w:val="20"/>
                <w:szCs w:val="20"/>
                <w:lang w:val="lt-LT"/>
              </w:rPr>
              <w:t>5</w:t>
            </w:r>
            <w:r w:rsidRPr="001E4D0E">
              <w:rPr>
                <w:rFonts w:ascii="Arial" w:eastAsia="Arial" w:hAnsi="Arial" w:cs="Arial"/>
                <w:sz w:val="20"/>
                <w:szCs w:val="20"/>
                <w:lang w:val="lt-LT"/>
              </w:rPr>
              <w:t xml:space="preserve"> cm.;</w:t>
            </w:r>
          </w:p>
          <w:p w14:paraId="3383293F" w14:textId="77777777" w:rsidR="00DC460A" w:rsidRPr="001E4D0E" w:rsidRDefault="008658F9"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Dydžiai nuo S – XXXL (Nurodoma užsakant).</w:t>
            </w:r>
          </w:p>
          <w:p w14:paraId="44A97D4F" w14:textId="579613D1" w:rsidR="00C31E2C" w:rsidRPr="001E4D0E" w:rsidRDefault="00C31E2C" w:rsidP="00082225">
            <w:pPr>
              <w:pStyle w:val="Sraopastraipa"/>
              <w:numPr>
                <w:ilvl w:val="0"/>
                <w:numId w:val="30"/>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Cs/>
                <w:sz w:val="20"/>
                <w:szCs w:val="20"/>
                <w:lang w:val="lt-LT"/>
              </w:rPr>
              <w:t xml:space="preserve">Esant poreikiui kitų </w:t>
            </w:r>
            <w:r w:rsidR="007B41FF" w:rsidRPr="001E4D0E">
              <w:rPr>
                <w:rFonts w:ascii="Arial" w:eastAsia="Arial" w:hAnsi="Arial" w:cs="Arial"/>
                <w:bCs/>
                <w:sz w:val="20"/>
                <w:szCs w:val="20"/>
                <w:lang w:val="lt-LT"/>
              </w:rPr>
              <w:t>lietpalčio</w:t>
            </w:r>
            <w:r w:rsidRPr="001E4D0E">
              <w:rPr>
                <w:rFonts w:ascii="Arial" w:eastAsia="Arial" w:hAnsi="Arial" w:cs="Arial"/>
                <w:bCs/>
                <w:sz w:val="20"/>
                <w:szCs w:val="20"/>
                <w:lang w:val="lt-LT"/>
              </w:rPr>
              <w:t xml:space="preserve"> dydžių, tiekėjas, už tą pačią kainą, gali pasiūlyti kito modelio (gamintojo) gaminius, ne prastesnių techninių parametrų, negu reikalaujama TS.</w:t>
            </w:r>
          </w:p>
        </w:tc>
      </w:tr>
      <w:tr w:rsidR="008658F9" w:rsidRPr="001E4D0E" w14:paraId="0BFE1A2B" w14:textId="77777777" w:rsidTr="0089520B">
        <w:tc>
          <w:tcPr>
            <w:tcW w:w="562" w:type="dxa"/>
            <w:vAlign w:val="center"/>
          </w:tcPr>
          <w:p w14:paraId="6CAC3CBF" w14:textId="4630FFC3" w:rsidR="008658F9" w:rsidRPr="001E4D0E" w:rsidRDefault="00BD76B6"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4.2.</w:t>
            </w:r>
          </w:p>
        </w:tc>
        <w:tc>
          <w:tcPr>
            <w:tcW w:w="1843" w:type="dxa"/>
            <w:vAlign w:val="center"/>
          </w:tcPr>
          <w:p w14:paraId="26A36BE4" w14:textId="77777777" w:rsidR="008658F9" w:rsidRPr="001E4D0E" w:rsidRDefault="008658F9"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 xml:space="preserve"> Neperšlampamas kostiumas su atšvaitais</w:t>
            </w:r>
          </w:p>
        </w:tc>
        <w:tc>
          <w:tcPr>
            <w:tcW w:w="7229" w:type="dxa"/>
            <w:vAlign w:val="center"/>
          </w:tcPr>
          <w:p w14:paraId="4D8244F4"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Drabužių komplekto medžiaga dengta poliuretanu (PU)</w:t>
            </w:r>
            <w:r w:rsidR="00993796" w:rsidRPr="001E4D0E">
              <w:rPr>
                <w:rFonts w:ascii="Arial" w:eastAsia="Arial" w:hAnsi="Arial" w:cs="Arial"/>
                <w:sz w:val="20"/>
                <w:szCs w:val="20"/>
                <w:lang w:val="lt-LT"/>
              </w:rPr>
              <w:t>;</w:t>
            </w:r>
          </w:p>
          <w:p w14:paraId="68F503C5"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Striukė su paslėptu apykaklėje gobtuvu; </w:t>
            </w:r>
          </w:p>
          <w:p w14:paraId="66B410D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Nugaroje yra vėdinimo klostė, geresniam drėgmės išgarinimui;</w:t>
            </w:r>
          </w:p>
          <w:p w14:paraId="3DF80506"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Striukė užsegama užtrauktuku;</w:t>
            </w:r>
          </w:p>
          <w:p w14:paraId="7D1D7052"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Striukės rankovės galuose yra įsiūti papildomi vidiniai rankogaliai su elastinėmis gumelėmis, kurie gerai apsaugo nuo drėgmės ir vėjo patekimo vidun;</w:t>
            </w:r>
          </w:p>
          <w:p w14:paraId="0E265F6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Striukės priekyje, ties juosmeniu - 2 kišenės;</w:t>
            </w:r>
          </w:p>
          <w:p w14:paraId="4EF1B84F"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Kelnės su elastiniu </w:t>
            </w:r>
            <w:proofErr w:type="spellStart"/>
            <w:r w:rsidRPr="001E4D0E">
              <w:rPr>
                <w:rFonts w:ascii="Arial" w:eastAsia="Arial" w:hAnsi="Arial" w:cs="Arial"/>
                <w:sz w:val="20"/>
                <w:szCs w:val="20"/>
                <w:lang w:val="lt-LT"/>
              </w:rPr>
              <w:t>juosmeniniu</w:t>
            </w:r>
            <w:proofErr w:type="spellEnd"/>
            <w:r w:rsidRPr="001E4D0E">
              <w:rPr>
                <w:rFonts w:ascii="Arial" w:eastAsia="Arial" w:hAnsi="Arial" w:cs="Arial"/>
                <w:sz w:val="20"/>
                <w:szCs w:val="20"/>
                <w:lang w:val="lt-LT"/>
              </w:rPr>
              <w:t xml:space="preserve"> diržu ir dvejomis kišenėmis;</w:t>
            </w:r>
          </w:p>
          <w:p w14:paraId="396A516C"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Švarkas ir kelnės pažymėti šviesą atspindinčiomis juostomis (5 cm);</w:t>
            </w:r>
          </w:p>
          <w:p w14:paraId="4E2FED1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Visos siūlės klijuotos, nepralaidžios vandeniui;</w:t>
            </w:r>
          </w:p>
          <w:p w14:paraId="57A57A36"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Sudėtis:</w:t>
            </w:r>
            <w:r w:rsidR="006D795A" w:rsidRPr="001E4D0E">
              <w:rPr>
                <w:rFonts w:ascii="Arial" w:eastAsia="Arial" w:hAnsi="Arial" w:cs="Arial"/>
                <w:sz w:val="20"/>
                <w:szCs w:val="20"/>
                <w:lang w:val="lt-LT"/>
              </w:rPr>
              <w:t xml:space="preserve"> ne mažiau kaip</w:t>
            </w:r>
            <w:r w:rsidR="00262B45" w:rsidRPr="001E4D0E">
              <w:rPr>
                <w:rFonts w:ascii="Arial" w:eastAsia="Arial" w:hAnsi="Arial" w:cs="Arial"/>
                <w:sz w:val="20"/>
                <w:szCs w:val="20"/>
                <w:lang w:val="lt-LT"/>
              </w:rPr>
              <w:t xml:space="preserve"> </w:t>
            </w:r>
            <w:r w:rsidRPr="001E4D0E">
              <w:rPr>
                <w:rFonts w:ascii="Arial" w:eastAsia="Arial" w:hAnsi="Arial" w:cs="Arial"/>
                <w:sz w:val="20"/>
                <w:szCs w:val="20"/>
                <w:lang w:val="lt-LT"/>
              </w:rPr>
              <w:t xml:space="preserve"> 130 g/kv. m. </w:t>
            </w:r>
            <w:proofErr w:type="spellStart"/>
            <w:r w:rsidRPr="001E4D0E">
              <w:rPr>
                <w:rFonts w:ascii="Arial" w:eastAsia="Arial" w:hAnsi="Arial" w:cs="Arial"/>
                <w:sz w:val="20"/>
                <w:szCs w:val="20"/>
                <w:lang w:val="lt-LT"/>
              </w:rPr>
              <w:t>Oxford</w:t>
            </w:r>
            <w:proofErr w:type="spellEnd"/>
            <w:r w:rsidRPr="001E4D0E">
              <w:rPr>
                <w:rFonts w:ascii="Arial" w:eastAsia="Arial" w:hAnsi="Arial" w:cs="Arial"/>
                <w:sz w:val="20"/>
                <w:szCs w:val="20"/>
                <w:lang w:val="lt-LT"/>
              </w:rPr>
              <w:t>/nailonas, dengtas PU;</w:t>
            </w:r>
          </w:p>
          <w:p w14:paraId="2442830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Standartai: EN ISO 20471:2013 , </w:t>
            </w:r>
            <w:r w:rsidRPr="001E4D0E">
              <w:rPr>
                <w:rFonts w:ascii="Arial" w:eastAsia="Arial" w:hAnsi="Arial" w:cs="Arial"/>
                <w:b/>
                <w:bCs/>
                <w:sz w:val="20"/>
                <w:szCs w:val="20"/>
                <w:lang w:val="lt-LT"/>
              </w:rPr>
              <w:t>EN 343</w:t>
            </w:r>
            <w:r w:rsidRPr="001E4D0E">
              <w:rPr>
                <w:rFonts w:ascii="Arial" w:eastAsia="Arial" w:hAnsi="Arial" w:cs="Arial"/>
                <w:sz w:val="20"/>
                <w:szCs w:val="20"/>
                <w:lang w:val="lt-LT"/>
              </w:rPr>
              <w:t>;</w:t>
            </w:r>
          </w:p>
          <w:p w14:paraId="214B6C47"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Gero matomumo 3 klasė;</w:t>
            </w:r>
          </w:p>
          <w:p w14:paraId="45071E1C"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Spalva geltona</w:t>
            </w:r>
            <w:r w:rsidR="00873DFF" w:rsidRPr="001E4D0E">
              <w:rPr>
                <w:rFonts w:ascii="Arial" w:eastAsia="Arial" w:hAnsi="Arial" w:cs="Arial"/>
                <w:sz w:val="20"/>
                <w:szCs w:val="20"/>
                <w:lang w:val="lt-LT"/>
              </w:rPr>
              <w:t xml:space="preserve"> su galimomis </w:t>
            </w:r>
            <w:r w:rsidR="007A1F99" w:rsidRPr="001E4D0E">
              <w:rPr>
                <w:rFonts w:ascii="Arial" w:eastAsia="Arial" w:hAnsi="Arial" w:cs="Arial"/>
                <w:sz w:val="20"/>
                <w:szCs w:val="20"/>
                <w:lang w:val="lt-LT"/>
              </w:rPr>
              <w:t>tamsiai žalios, juodos ar tamsiai pilkos spalvos detalėmis</w:t>
            </w:r>
            <w:r w:rsidRPr="001E4D0E">
              <w:rPr>
                <w:rFonts w:ascii="Arial" w:eastAsia="Arial" w:hAnsi="Arial" w:cs="Arial"/>
                <w:sz w:val="20"/>
                <w:szCs w:val="20"/>
                <w:lang w:val="lt-LT"/>
              </w:rPr>
              <w:t>;</w:t>
            </w:r>
          </w:p>
          <w:p w14:paraId="683D00BB" w14:textId="77777777" w:rsidR="00DC460A" w:rsidRPr="001E4D0E" w:rsidRDefault="008658F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Dydžiai: Nuo M – XXXL (Nurodoma užsakant).</w:t>
            </w:r>
          </w:p>
          <w:p w14:paraId="59ED9F1E" w14:textId="080FFBD6" w:rsidR="000F625C" w:rsidRPr="001E4D0E" w:rsidRDefault="00221639" w:rsidP="00082225">
            <w:pPr>
              <w:pStyle w:val="Sraopastraipa"/>
              <w:numPr>
                <w:ilvl w:val="0"/>
                <w:numId w:val="31"/>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Cs/>
                <w:sz w:val="20"/>
                <w:szCs w:val="20"/>
                <w:lang w:val="lt-LT"/>
              </w:rPr>
              <w:t xml:space="preserve">Esant poreikiui kitų </w:t>
            </w:r>
            <w:r w:rsidR="00C31E2C" w:rsidRPr="001E4D0E">
              <w:rPr>
                <w:rFonts w:ascii="Arial" w:eastAsia="Arial" w:hAnsi="Arial" w:cs="Arial"/>
                <w:bCs/>
                <w:sz w:val="20"/>
                <w:szCs w:val="20"/>
                <w:lang w:val="lt-LT"/>
              </w:rPr>
              <w:t xml:space="preserve">komplekto </w:t>
            </w:r>
            <w:r w:rsidRPr="001E4D0E">
              <w:rPr>
                <w:rFonts w:ascii="Arial" w:eastAsia="Arial" w:hAnsi="Arial" w:cs="Arial"/>
                <w:bCs/>
                <w:sz w:val="20"/>
                <w:szCs w:val="20"/>
                <w:lang w:val="lt-LT"/>
              </w:rPr>
              <w:t xml:space="preserve"> dydžių, tiekėjas, už tą pačią kainą, gali pasiūlyti kito modelio (gamintojo) gaminius, ne prastesnių techninių parametrų, negu reikalaujama TS.</w:t>
            </w:r>
          </w:p>
        </w:tc>
      </w:tr>
      <w:tr w:rsidR="008658F9" w:rsidRPr="001E4D0E" w14:paraId="789E3F8F" w14:textId="77777777" w:rsidTr="0089520B">
        <w:tc>
          <w:tcPr>
            <w:tcW w:w="562" w:type="dxa"/>
            <w:vAlign w:val="center"/>
          </w:tcPr>
          <w:p w14:paraId="29D40C04" w14:textId="7B8020EB" w:rsidR="008658F9" w:rsidRPr="001E4D0E" w:rsidRDefault="00BD76B6" w:rsidP="00082225">
            <w:pPr>
              <w:suppressAutoHyphens/>
              <w:jc w:val="center"/>
              <w:rPr>
                <w:rFonts w:ascii="Arial" w:eastAsia="Arial" w:hAnsi="Arial" w:cs="Arial"/>
                <w:sz w:val="20"/>
                <w:szCs w:val="20"/>
                <w:lang w:val="lt-LT"/>
              </w:rPr>
            </w:pPr>
            <w:r w:rsidRPr="001E4D0E">
              <w:rPr>
                <w:rFonts w:ascii="Arial" w:eastAsia="Arial" w:hAnsi="Arial" w:cs="Arial"/>
                <w:sz w:val="20"/>
                <w:szCs w:val="20"/>
                <w:lang w:val="lt-LT"/>
              </w:rPr>
              <w:t>4.</w:t>
            </w:r>
            <w:r w:rsidR="0043083D" w:rsidRPr="001E4D0E">
              <w:rPr>
                <w:rFonts w:ascii="Arial" w:eastAsia="Arial" w:hAnsi="Arial" w:cs="Arial"/>
                <w:sz w:val="20"/>
                <w:szCs w:val="20"/>
                <w:lang w:val="lt-LT"/>
              </w:rPr>
              <w:t>3.</w:t>
            </w:r>
          </w:p>
        </w:tc>
        <w:tc>
          <w:tcPr>
            <w:tcW w:w="1843" w:type="dxa"/>
            <w:vAlign w:val="center"/>
          </w:tcPr>
          <w:p w14:paraId="46DDAD59" w14:textId="77777777" w:rsidR="008658F9" w:rsidRPr="001E4D0E" w:rsidRDefault="008658F9"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Švarkas specialistams (neperšlampamas)</w:t>
            </w:r>
          </w:p>
        </w:tc>
        <w:tc>
          <w:tcPr>
            <w:tcW w:w="7229" w:type="dxa"/>
            <w:vAlign w:val="center"/>
          </w:tcPr>
          <w:p w14:paraId="371ACE44"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Audinys - 100% poliesteris, padengtas poliuretano sluoksniu. Audinio pagrindas - poliesterio trikotažas, užtikrinantis audinio atsparumą lankstymui, gniuždymui ir dilinimui; išorinė audinio pusė betarpiškai padengta lengvu ir lanksčiu poliuretano sluoksniu, užtikrinančiu drėgmės </w:t>
            </w:r>
            <w:proofErr w:type="spellStart"/>
            <w:r w:rsidRPr="001E4D0E">
              <w:rPr>
                <w:rFonts w:ascii="Arial" w:eastAsia="Arial" w:hAnsi="Arial" w:cs="Arial"/>
                <w:sz w:val="20"/>
                <w:szCs w:val="20"/>
                <w:lang w:val="lt-LT"/>
              </w:rPr>
              <w:t>nepralaidumą</w:t>
            </w:r>
            <w:proofErr w:type="spellEnd"/>
            <w:r w:rsidRPr="001E4D0E">
              <w:rPr>
                <w:rFonts w:ascii="Arial" w:eastAsia="Arial" w:hAnsi="Arial" w:cs="Arial"/>
                <w:sz w:val="20"/>
                <w:szCs w:val="20"/>
                <w:lang w:val="lt-LT"/>
              </w:rPr>
              <w:t>, lankstumą žemoje temperatūroje, audinio tvirtumą ir gaminio lengvumą;</w:t>
            </w:r>
          </w:p>
          <w:p w14:paraId="4D3EF12C"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Siūlės vidinėje gaminio pusėje susiūtos, išorinėje pusėje sulydytos - apsaugo nuo bet kokio drėgmės ir vandens prasiskverbimo, gaminys visiškai neperšlampantis;</w:t>
            </w:r>
          </w:p>
          <w:p w14:paraId="34B26C8B"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Šviesą atspindinti </w:t>
            </w:r>
            <w:r w:rsidR="00771CB2" w:rsidRPr="001E4D0E">
              <w:rPr>
                <w:rFonts w:ascii="Arial" w:eastAsia="Arial" w:hAnsi="Arial" w:cs="Arial"/>
                <w:sz w:val="20"/>
                <w:szCs w:val="20"/>
                <w:lang w:val="lt-LT"/>
              </w:rPr>
              <w:t xml:space="preserve">ne mažiau kaip </w:t>
            </w:r>
            <w:r w:rsidRPr="001E4D0E">
              <w:rPr>
                <w:rFonts w:ascii="Arial" w:eastAsia="Arial" w:hAnsi="Arial" w:cs="Arial"/>
                <w:sz w:val="20"/>
                <w:szCs w:val="20"/>
                <w:lang w:val="lt-LT"/>
              </w:rPr>
              <w:t>2 cm juosta;</w:t>
            </w:r>
          </w:p>
          <w:p w14:paraId="743C6462"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lastRenderedPageBreak/>
              <w:t>Su kapišonu. Kapišonas turi raištelį sutraukimui;</w:t>
            </w:r>
          </w:p>
          <w:p w14:paraId="2167C7F3"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Užsegamas užtrauktuku, kuris paslėptas po atvartu, užsegamu </w:t>
            </w:r>
            <w:proofErr w:type="spellStart"/>
            <w:r w:rsidRPr="001E4D0E">
              <w:rPr>
                <w:rFonts w:ascii="Arial" w:eastAsia="Arial" w:hAnsi="Arial" w:cs="Arial"/>
                <w:sz w:val="20"/>
                <w:szCs w:val="20"/>
                <w:lang w:val="lt-LT"/>
              </w:rPr>
              <w:t>spaudėmis</w:t>
            </w:r>
            <w:proofErr w:type="spellEnd"/>
            <w:r w:rsidR="00215B6B" w:rsidRPr="001E4D0E">
              <w:rPr>
                <w:rFonts w:ascii="Arial" w:eastAsia="Arial" w:hAnsi="Arial" w:cs="Arial"/>
                <w:sz w:val="20"/>
                <w:szCs w:val="20"/>
                <w:lang w:val="lt-LT"/>
              </w:rPr>
              <w:t xml:space="preserve"> arba </w:t>
            </w:r>
            <w:r w:rsidR="00780082" w:rsidRPr="001E4D0E">
              <w:rPr>
                <w:rFonts w:ascii="Arial" w:eastAsia="Arial" w:hAnsi="Arial" w:cs="Arial"/>
                <w:sz w:val="20"/>
                <w:szCs w:val="20"/>
                <w:lang w:val="lt-LT"/>
              </w:rPr>
              <w:t xml:space="preserve"> užtrauktuku, kuris paslėptas po atvartu, užsegamu </w:t>
            </w:r>
            <w:proofErr w:type="spellStart"/>
            <w:r w:rsidR="00780082" w:rsidRPr="001E4D0E">
              <w:rPr>
                <w:rFonts w:ascii="Arial" w:eastAsia="Arial" w:hAnsi="Arial" w:cs="Arial"/>
                <w:sz w:val="20"/>
                <w:szCs w:val="20"/>
                <w:lang w:val="lt-LT"/>
              </w:rPr>
              <w:t>velcu</w:t>
            </w:r>
            <w:proofErr w:type="spellEnd"/>
            <w:r w:rsidRPr="001E4D0E">
              <w:rPr>
                <w:rFonts w:ascii="Arial" w:eastAsia="Arial" w:hAnsi="Arial" w:cs="Arial"/>
                <w:sz w:val="20"/>
                <w:szCs w:val="20"/>
                <w:lang w:val="lt-LT"/>
              </w:rPr>
              <w:t>;</w:t>
            </w:r>
          </w:p>
          <w:p w14:paraId="4090114B"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Vidiniai rankogaliai, neleidžiantys drėgmei patekti į rankoves;</w:t>
            </w:r>
          </w:p>
          <w:p w14:paraId="2A947CEB"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Atsparumas lenkimui esant žemai temperatūrai -10°C;</w:t>
            </w:r>
          </w:p>
          <w:p w14:paraId="12DB699E"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b/>
                <w:bCs/>
                <w:sz w:val="20"/>
                <w:szCs w:val="20"/>
                <w:lang w:val="lt-LT"/>
              </w:rPr>
            </w:pPr>
            <w:r w:rsidRPr="001E4D0E">
              <w:rPr>
                <w:rFonts w:ascii="Arial" w:eastAsia="Arial" w:hAnsi="Arial" w:cs="Arial"/>
                <w:b/>
                <w:bCs/>
                <w:sz w:val="20"/>
                <w:szCs w:val="20"/>
                <w:lang w:val="lt-LT"/>
              </w:rPr>
              <w:t>EN 343;</w:t>
            </w:r>
          </w:p>
          <w:p w14:paraId="1FCC0D87" w14:textId="6729F51A"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b/>
                <w:bCs/>
                <w:sz w:val="20"/>
                <w:szCs w:val="20"/>
                <w:lang w:val="lt-LT"/>
              </w:rPr>
            </w:pPr>
            <w:r w:rsidRPr="001E4D0E">
              <w:rPr>
                <w:rFonts w:ascii="Arial" w:eastAsia="Arial" w:hAnsi="Arial" w:cs="Arial"/>
                <w:sz w:val="20"/>
                <w:szCs w:val="20"/>
                <w:lang w:val="lt-LT"/>
              </w:rPr>
              <w:t>Spalva: žalia/alyvuogių</w:t>
            </w:r>
            <w:r w:rsidR="00FD70BB" w:rsidRPr="001E4D0E">
              <w:rPr>
                <w:rFonts w:ascii="Arial" w:eastAsia="Arial" w:hAnsi="Arial" w:cs="Arial"/>
                <w:sz w:val="20"/>
                <w:szCs w:val="20"/>
                <w:lang w:val="lt-LT"/>
              </w:rPr>
              <w:t xml:space="preserve">. </w:t>
            </w:r>
            <w:r w:rsidR="00FD70BB" w:rsidRPr="001E4D0E">
              <w:rPr>
                <w:lang w:val="lt-LT"/>
              </w:rPr>
              <w:t xml:space="preserve"> </w:t>
            </w:r>
            <w:r w:rsidR="00FD70BB" w:rsidRPr="001E4D0E">
              <w:rPr>
                <w:rFonts w:ascii="Arial" w:eastAsia="Arial" w:hAnsi="Arial" w:cs="Arial"/>
                <w:sz w:val="20"/>
                <w:szCs w:val="20"/>
                <w:lang w:val="lt-LT"/>
              </w:rPr>
              <w:t>Spalva turi derėti su 4.4. pozicijoje prekes spalva (komplekte).</w:t>
            </w:r>
          </w:p>
          <w:p w14:paraId="6B75B95C" w14:textId="77777777" w:rsidR="00DC460A" w:rsidRPr="001E4D0E" w:rsidRDefault="008658F9" w:rsidP="00082225">
            <w:pPr>
              <w:pStyle w:val="Sraopastraipa"/>
              <w:numPr>
                <w:ilvl w:val="0"/>
                <w:numId w:val="32"/>
              </w:numPr>
              <w:suppressAutoHyphens/>
              <w:spacing w:after="0" w:line="240" w:lineRule="auto"/>
              <w:ind w:left="0" w:firstLine="0"/>
              <w:jc w:val="both"/>
              <w:rPr>
                <w:rFonts w:ascii="Arial" w:eastAsia="Arial" w:hAnsi="Arial" w:cs="Arial"/>
                <w:b/>
                <w:bCs/>
                <w:sz w:val="20"/>
                <w:szCs w:val="20"/>
                <w:lang w:val="lt-LT"/>
              </w:rPr>
            </w:pPr>
            <w:r w:rsidRPr="001E4D0E">
              <w:rPr>
                <w:rFonts w:ascii="Arial" w:eastAsia="Arial" w:hAnsi="Arial" w:cs="Arial"/>
                <w:sz w:val="20"/>
                <w:szCs w:val="20"/>
                <w:lang w:val="lt-LT"/>
              </w:rPr>
              <w:t>Dydžiai: nuo S iki 3XL (Nurodoma užsakant).</w:t>
            </w:r>
          </w:p>
          <w:p w14:paraId="3B564B94" w14:textId="5EC5F5DB" w:rsidR="00665E10" w:rsidRPr="001E4D0E" w:rsidRDefault="00665E10" w:rsidP="00082225">
            <w:pPr>
              <w:pStyle w:val="Sraopastraipa"/>
              <w:numPr>
                <w:ilvl w:val="0"/>
                <w:numId w:val="32"/>
              </w:numPr>
              <w:suppressAutoHyphens/>
              <w:spacing w:after="0" w:line="240" w:lineRule="auto"/>
              <w:ind w:left="0" w:firstLine="0"/>
              <w:jc w:val="both"/>
              <w:rPr>
                <w:rFonts w:ascii="Arial" w:eastAsia="Arial" w:hAnsi="Arial" w:cs="Arial"/>
                <w:b/>
                <w:bCs/>
                <w:sz w:val="20"/>
                <w:szCs w:val="20"/>
                <w:lang w:val="lt-LT"/>
              </w:rPr>
            </w:pPr>
            <w:r w:rsidRPr="001E4D0E">
              <w:rPr>
                <w:rFonts w:ascii="Arial" w:eastAsia="Arial" w:hAnsi="Arial" w:cs="Arial"/>
                <w:bCs/>
                <w:sz w:val="20"/>
                <w:szCs w:val="20"/>
                <w:lang w:val="lt-LT"/>
              </w:rPr>
              <w:t xml:space="preserve">Esant poreikiui kitų </w:t>
            </w:r>
            <w:r w:rsidR="009D375E" w:rsidRPr="001E4D0E">
              <w:rPr>
                <w:rFonts w:ascii="Arial" w:eastAsia="Arial" w:hAnsi="Arial" w:cs="Arial"/>
                <w:bCs/>
                <w:sz w:val="20"/>
                <w:szCs w:val="20"/>
                <w:lang w:val="lt-LT"/>
              </w:rPr>
              <w:t>švarko</w:t>
            </w:r>
            <w:r w:rsidRPr="001E4D0E">
              <w:rPr>
                <w:rFonts w:ascii="Arial" w:eastAsia="Arial" w:hAnsi="Arial" w:cs="Arial"/>
                <w:bCs/>
                <w:sz w:val="20"/>
                <w:szCs w:val="20"/>
                <w:lang w:val="lt-LT"/>
              </w:rPr>
              <w:t xml:space="preserve">  dydžių, tiekėjas, už tą pačią kainą, gali pasiūlyti kito modelio (gamintojo) gaminius, ne prastesnių techninių parametrų, negu reikalaujama TS.</w:t>
            </w:r>
          </w:p>
        </w:tc>
      </w:tr>
      <w:tr w:rsidR="008658F9" w:rsidRPr="001E4D0E" w14:paraId="3F6D617F" w14:textId="77777777" w:rsidTr="0089520B">
        <w:tc>
          <w:tcPr>
            <w:tcW w:w="562" w:type="dxa"/>
            <w:vAlign w:val="center"/>
          </w:tcPr>
          <w:p w14:paraId="69F94623" w14:textId="00BAC6BB" w:rsidR="008658F9" w:rsidRPr="001E4D0E" w:rsidRDefault="0042190D"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lastRenderedPageBreak/>
              <w:t>4.4.</w:t>
            </w:r>
          </w:p>
        </w:tc>
        <w:tc>
          <w:tcPr>
            <w:tcW w:w="1843" w:type="dxa"/>
            <w:vAlign w:val="center"/>
          </w:tcPr>
          <w:p w14:paraId="1B0489DA" w14:textId="77777777" w:rsidR="008658F9" w:rsidRPr="001E4D0E" w:rsidRDefault="008658F9" w:rsidP="00082225">
            <w:pPr>
              <w:suppressAutoHyphens/>
              <w:jc w:val="both"/>
              <w:rPr>
                <w:rFonts w:ascii="Arial" w:eastAsia="Arial" w:hAnsi="Arial" w:cs="Arial"/>
                <w:sz w:val="20"/>
                <w:szCs w:val="20"/>
                <w:lang w:val="lt-LT"/>
              </w:rPr>
            </w:pPr>
            <w:r w:rsidRPr="001E4D0E">
              <w:rPr>
                <w:rFonts w:ascii="Arial" w:eastAsia="Arial" w:hAnsi="Arial" w:cs="Arial"/>
                <w:sz w:val="20"/>
                <w:szCs w:val="20"/>
                <w:lang w:val="lt-LT"/>
              </w:rPr>
              <w:t>Kelnės specialistams (neperšlampamos)</w:t>
            </w:r>
          </w:p>
        </w:tc>
        <w:tc>
          <w:tcPr>
            <w:tcW w:w="7229" w:type="dxa"/>
            <w:vAlign w:val="center"/>
          </w:tcPr>
          <w:p w14:paraId="23A25FB2"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Audinys - 100% poliesteris, padengtas poliuretano</w:t>
            </w:r>
            <w:r w:rsidR="00E57C90" w:rsidRPr="001E4D0E">
              <w:rPr>
                <w:rFonts w:ascii="Arial" w:eastAsia="Arial" w:hAnsi="Arial" w:cs="Arial"/>
                <w:sz w:val="20"/>
                <w:szCs w:val="20"/>
                <w:lang w:val="lt-LT"/>
              </w:rPr>
              <w:t xml:space="preserve"> ne mažiau kaip</w:t>
            </w:r>
            <w:r w:rsidRPr="001E4D0E">
              <w:rPr>
                <w:rFonts w:ascii="Arial" w:eastAsia="Arial" w:hAnsi="Arial" w:cs="Arial"/>
                <w:sz w:val="20"/>
                <w:szCs w:val="20"/>
                <w:lang w:val="lt-LT"/>
              </w:rPr>
              <w:t xml:space="preserve"> 0,40 mm sluoksniu. Audinio pagrindas - poliesterio trikotažas; išorinė audinio pusė padengta lengvu ir laksčiu poliuretano sluoksniu;</w:t>
            </w:r>
          </w:p>
          <w:p w14:paraId="3943C2FA"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Siūlės vidinėje gaminio susiūtos, išorinėje pusėje sulydytos - apsaugo nuo bet kokio drėgmės ir vandens prasiskverbimo, gaminys visiškai neperšlampantis;</w:t>
            </w:r>
          </w:p>
          <w:p w14:paraId="6CB9548D"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 xml:space="preserve">Šviesą atspindinti </w:t>
            </w:r>
            <w:r w:rsidR="00771CB2" w:rsidRPr="001E4D0E">
              <w:rPr>
                <w:rFonts w:ascii="Arial" w:eastAsia="Arial" w:hAnsi="Arial" w:cs="Arial"/>
                <w:sz w:val="20"/>
                <w:szCs w:val="20"/>
                <w:lang w:val="lt-LT"/>
              </w:rPr>
              <w:t xml:space="preserve">ne mažiau kaip </w:t>
            </w:r>
            <w:r w:rsidRPr="001E4D0E">
              <w:rPr>
                <w:rFonts w:ascii="Arial" w:eastAsia="Arial" w:hAnsi="Arial" w:cs="Arial"/>
                <w:sz w:val="20"/>
                <w:szCs w:val="20"/>
                <w:lang w:val="lt-LT"/>
              </w:rPr>
              <w:t>2,0 cm juosta; </w:t>
            </w:r>
          </w:p>
          <w:p w14:paraId="5A121DB0"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Juosmuo su guma ir raišteliu;</w:t>
            </w:r>
          </w:p>
          <w:p w14:paraId="3C0D9DB9"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Klešnių apači</w:t>
            </w:r>
            <w:r w:rsidR="009D1BF3" w:rsidRPr="001E4D0E">
              <w:rPr>
                <w:rFonts w:ascii="Arial" w:eastAsia="Arial" w:hAnsi="Arial" w:cs="Arial"/>
                <w:sz w:val="20"/>
                <w:szCs w:val="20"/>
                <w:lang w:val="lt-LT"/>
              </w:rPr>
              <w:t xml:space="preserve">os plotis turi būti </w:t>
            </w:r>
            <w:r w:rsidRPr="001E4D0E">
              <w:rPr>
                <w:rFonts w:ascii="Arial" w:eastAsia="Arial" w:hAnsi="Arial" w:cs="Arial"/>
                <w:sz w:val="20"/>
                <w:szCs w:val="20"/>
                <w:lang w:val="lt-LT"/>
              </w:rPr>
              <w:t>reguliuojama</w:t>
            </w:r>
            <w:r w:rsidR="000B2758" w:rsidRPr="001E4D0E">
              <w:rPr>
                <w:rFonts w:ascii="Arial" w:eastAsia="Arial" w:hAnsi="Arial" w:cs="Arial"/>
                <w:sz w:val="20"/>
                <w:szCs w:val="20"/>
                <w:lang w:val="lt-LT"/>
              </w:rPr>
              <w:t>s;</w:t>
            </w:r>
            <w:r w:rsidRPr="001E4D0E">
              <w:rPr>
                <w:rFonts w:ascii="Arial" w:eastAsia="Arial" w:hAnsi="Arial" w:cs="Arial"/>
                <w:sz w:val="20"/>
                <w:szCs w:val="20"/>
                <w:lang w:val="lt-LT"/>
              </w:rPr>
              <w:t xml:space="preserve"> </w:t>
            </w:r>
          </w:p>
          <w:p w14:paraId="142CF286"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Atsparumas lenkimui esant žemai temperatūrai -10°C;</w:t>
            </w:r>
          </w:p>
          <w:p w14:paraId="13D41E80" w14:textId="0B2F6B72"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Spalva: žalia/alyvuogių</w:t>
            </w:r>
            <w:r w:rsidR="00195D93" w:rsidRPr="001E4D0E">
              <w:rPr>
                <w:rFonts w:ascii="Arial" w:eastAsia="Arial" w:hAnsi="Arial" w:cs="Arial"/>
                <w:sz w:val="20"/>
                <w:szCs w:val="20"/>
                <w:lang w:val="lt-LT"/>
              </w:rPr>
              <w:t>.</w:t>
            </w:r>
            <w:r w:rsidR="00195D93" w:rsidRPr="001E4D0E">
              <w:rPr>
                <w:lang w:val="lt-LT"/>
              </w:rPr>
              <w:t xml:space="preserve"> </w:t>
            </w:r>
            <w:r w:rsidR="00195D93" w:rsidRPr="001E4D0E">
              <w:rPr>
                <w:rFonts w:ascii="Arial" w:eastAsia="Arial" w:hAnsi="Arial" w:cs="Arial"/>
                <w:sz w:val="20"/>
                <w:szCs w:val="20"/>
                <w:lang w:val="lt-LT"/>
              </w:rPr>
              <w:t>Spalva turi derėti su 4.3. pozicijoje prekės spalva (komplekte);</w:t>
            </w:r>
          </w:p>
          <w:p w14:paraId="02AB1028" w14:textId="67890EAA"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
                <w:bCs/>
                <w:sz w:val="20"/>
                <w:szCs w:val="20"/>
                <w:lang w:val="lt-LT"/>
              </w:rPr>
              <w:t>EN 343</w:t>
            </w:r>
            <w:r w:rsidRPr="001E4D0E">
              <w:rPr>
                <w:rFonts w:ascii="Arial" w:eastAsia="Arial" w:hAnsi="Arial" w:cs="Arial"/>
                <w:sz w:val="20"/>
                <w:szCs w:val="20"/>
                <w:lang w:val="lt-LT"/>
              </w:rPr>
              <w:t>;</w:t>
            </w:r>
          </w:p>
          <w:p w14:paraId="3C51FAD5" w14:textId="77777777" w:rsidR="00C13D30" w:rsidRPr="001E4D0E" w:rsidRDefault="008658F9"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sz w:val="20"/>
                <w:szCs w:val="20"/>
                <w:lang w:val="lt-LT"/>
              </w:rPr>
              <w:t>Dydžiai: nuo S iki 3XL (Nurodoma užsakant).</w:t>
            </w:r>
          </w:p>
          <w:p w14:paraId="33A0EB3D" w14:textId="63653292" w:rsidR="001E0D55" w:rsidRPr="001E4D0E" w:rsidRDefault="001E0D55" w:rsidP="00082225">
            <w:pPr>
              <w:pStyle w:val="Sraopastraipa"/>
              <w:numPr>
                <w:ilvl w:val="0"/>
                <w:numId w:val="33"/>
              </w:numPr>
              <w:suppressAutoHyphens/>
              <w:spacing w:after="0" w:line="240" w:lineRule="auto"/>
              <w:ind w:left="0" w:firstLine="0"/>
              <w:jc w:val="both"/>
              <w:rPr>
                <w:rFonts w:ascii="Arial" w:eastAsia="Arial" w:hAnsi="Arial" w:cs="Arial"/>
                <w:sz w:val="20"/>
                <w:szCs w:val="20"/>
                <w:lang w:val="lt-LT"/>
              </w:rPr>
            </w:pPr>
            <w:r w:rsidRPr="001E4D0E">
              <w:rPr>
                <w:rFonts w:ascii="Arial" w:eastAsia="Arial" w:hAnsi="Arial" w:cs="Arial"/>
                <w:bCs/>
                <w:sz w:val="20"/>
                <w:szCs w:val="20"/>
                <w:lang w:val="lt-LT"/>
              </w:rPr>
              <w:t>Esant poreikiui kitų k</w:t>
            </w:r>
            <w:r w:rsidR="009D375E" w:rsidRPr="001E4D0E">
              <w:rPr>
                <w:rFonts w:ascii="Arial" w:eastAsia="Arial" w:hAnsi="Arial" w:cs="Arial"/>
                <w:bCs/>
                <w:sz w:val="20"/>
                <w:szCs w:val="20"/>
                <w:lang w:val="lt-LT"/>
              </w:rPr>
              <w:t>elnių</w:t>
            </w:r>
            <w:r w:rsidRPr="001E4D0E">
              <w:rPr>
                <w:rFonts w:ascii="Arial" w:eastAsia="Arial" w:hAnsi="Arial" w:cs="Arial"/>
                <w:bCs/>
                <w:sz w:val="20"/>
                <w:szCs w:val="20"/>
                <w:lang w:val="lt-LT"/>
              </w:rPr>
              <w:t xml:space="preserve">  dydžių, tiekėjas, už tą pačią kainą, gali pasiūlyti kito modelio (gamintojo) gaminius, ne prastesnių techninių parametrų, negu reikalaujama TS.</w:t>
            </w:r>
          </w:p>
        </w:tc>
      </w:tr>
    </w:tbl>
    <w:p w14:paraId="14B85F37" w14:textId="77777777" w:rsidR="008658F9" w:rsidRPr="001E4D0E" w:rsidRDefault="008658F9" w:rsidP="00E47EC9">
      <w:pPr>
        <w:suppressAutoHyphens/>
        <w:ind w:firstLine="567"/>
        <w:jc w:val="both"/>
        <w:rPr>
          <w:rFonts w:ascii="Arial" w:eastAsia="Arial" w:hAnsi="Arial" w:cs="Arial"/>
          <w:b/>
          <w:bCs/>
          <w:sz w:val="20"/>
          <w:szCs w:val="20"/>
        </w:rPr>
      </w:pPr>
    </w:p>
    <w:p w14:paraId="51629E4E" w14:textId="2448B456" w:rsidR="008658F9" w:rsidRPr="001E4D0E" w:rsidRDefault="00993796" w:rsidP="00E47EC9">
      <w:pPr>
        <w:suppressAutoHyphens/>
        <w:ind w:firstLine="567"/>
        <w:jc w:val="both"/>
        <w:rPr>
          <w:rFonts w:ascii="Arial" w:eastAsia="Arial" w:hAnsi="Arial" w:cs="Arial"/>
          <w:b/>
          <w:bCs/>
          <w:sz w:val="20"/>
          <w:szCs w:val="20"/>
        </w:rPr>
      </w:pPr>
      <w:r w:rsidRPr="001E4D0E">
        <w:rPr>
          <w:rFonts w:ascii="Arial" w:eastAsia="Arial" w:hAnsi="Arial" w:cs="Arial"/>
          <w:b/>
          <w:bCs/>
          <w:sz w:val="20"/>
          <w:szCs w:val="20"/>
        </w:rPr>
        <w:t xml:space="preserve">* Reikalavimai </w:t>
      </w:r>
      <w:proofErr w:type="spellStart"/>
      <w:r w:rsidRPr="001E4D0E">
        <w:rPr>
          <w:rFonts w:ascii="Arial" w:eastAsia="Arial" w:hAnsi="Arial" w:cs="Arial"/>
          <w:b/>
          <w:bCs/>
          <w:sz w:val="20"/>
          <w:szCs w:val="20"/>
        </w:rPr>
        <w:t>retrorefleksinei</w:t>
      </w:r>
      <w:proofErr w:type="spellEnd"/>
      <w:r w:rsidRPr="001E4D0E">
        <w:rPr>
          <w:rFonts w:ascii="Arial" w:eastAsia="Arial" w:hAnsi="Arial" w:cs="Arial"/>
          <w:b/>
          <w:bCs/>
          <w:sz w:val="20"/>
          <w:szCs w:val="20"/>
        </w:rPr>
        <w:t xml:space="preserve"> juostai</w:t>
      </w:r>
    </w:p>
    <w:p w14:paraId="44056829" w14:textId="7CC69F5B" w:rsidR="00E47EC9" w:rsidRPr="001E4D0E" w:rsidRDefault="00993796" w:rsidP="00E47EC9">
      <w:pPr>
        <w:suppressAutoHyphens/>
        <w:jc w:val="right"/>
        <w:rPr>
          <w:rFonts w:ascii="Arial" w:eastAsia="Arial" w:hAnsi="Arial" w:cs="Arial"/>
          <w:bCs/>
          <w:sz w:val="20"/>
          <w:szCs w:val="20"/>
        </w:rPr>
      </w:pPr>
      <w:r w:rsidRPr="001E4D0E">
        <w:rPr>
          <w:rFonts w:ascii="Arial" w:eastAsia="Arial" w:hAnsi="Arial" w:cs="Arial"/>
          <w:bCs/>
          <w:sz w:val="20"/>
          <w:szCs w:val="20"/>
        </w:rPr>
        <w:t xml:space="preserve">6 </w:t>
      </w:r>
      <w:r w:rsidR="00E47EC9" w:rsidRPr="001E4D0E">
        <w:rPr>
          <w:rFonts w:ascii="Arial" w:eastAsia="Arial" w:hAnsi="Arial" w:cs="Arial"/>
          <w:bCs/>
          <w:sz w:val="20"/>
          <w:szCs w:val="20"/>
        </w:rPr>
        <w:t xml:space="preserve">lentelė. </w:t>
      </w:r>
    </w:p>
    <w:tbl>
      <w:tblPr>
        <w:tblW w:w="9923" w:type="dxa"/>
        <w:tblInd w:w="-147" w:type="dxa"/>
        <w:tblCellMar>
          <w:left w:w="10" w:type="dxa"/>
          <w:right w:w="10" w:type="dxa"/>
        </w:tblCellMar>
        <w:tblLook w:val="0000" w:firstRow="0" w:lastRow="0" w:firstColumn="0" w:lastColumn="0" w:noHBand="0" w:noVBand="0"/>
      </w:tblPr>
      <w:tblGrid>
        <w:gridCol w:w="851"/>
        <w:gridCol w:w="3260"/>
        <w:gridCol w:w="2780"/>
        <w:gridCol w:w="3032"/>
      </w:tblGrid>
      <w:tr w:rsidR="00E47EC9" w:rsidRPr="001E4D0E" w14:paraId="6936218F" w14:textId="77777777" w:rsidTr="00E3602B">
        <w:tc>
          <w:tcPr>
            <w:tcW w:w="85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14:paraId="1E79BE45" w14:textId="77777777" w:rsidR="00E47EC9" w:rsidRPr="001E4D0E" w:rsidRDefault="00E47EC9" w:rsidP="00993796">
            <w:pPr>
              <w:tabs>
                <w:tab w:val="left" w:pos="318"/>
                <w:tab w:val="left" w:pos="1418"/>
              </w:tabs>
              <w:suppressAutoHyphens/>
              <w:jc w:val="center"/>
              <w:rPr>
                <w:rFonts w:ascii="Arial" w:hAnsi="Arial" w:cs="Arial"/>
                <w:sz w:val="20"/>
                <w:szCs w:val="20"/>
              </w:rPr>
            </w:pPr>
            <w:r w:rsidRPr="001E4D0E">
              <w:rPr>
                <w:rFonts w:ascii="Arial" w:eastAsia="Arial" w:hAnsi="Arial" w:cs="Arial"/>
                <w:b/>
                <w:sz w:val="20"/>
                <w:szCs w:val="20"/>
              </w:rPr>
              <w:t>Eil. Nr.</w:t>
            </w:r>
          </w:p>
        </w:tc>
        <w:tc>
          <w:tcPr>
            <w:tcW w:w="326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14:paraId="3F851A95" w14:textId="77777777" w:rsidR="00E47EC9" w:rsidRPr="001E4D0E" w:rsidRDefault="00E47EC9" w:rsidP="00993796">
            <w:pPr>
              <w:tabs>
                <w:tab w:val="left" w:pos="318"/>
                <w:tab w:val="left" w:pos="1418"/>
              </w:tabs>
              <w:suppressAutoHyphens/>
              <w:jc w:val="center"/>
              <w:rPr>
                <w:rFonts w:ascii="Arial" w:hAnsi="Arial" w:cs="Arial"/>
                <w:sz w:val="20"/>
                <w:szCs w:val="20"/>
              </w:rPr>
            </w:pPr>
            <w:r w:rsidRPr="001E4D0E">
              <w:rPr>
                <w:rFonts w:ascii="Arial" w:eastAsia="Arial" w:hAnsi="Arial" w:cs="Arial"/>
                <w:b/>
                <w:sz w:val="20"/>
                <w:szCs w:val="20"/>
              </w:rPr>
              <w:t>Rodiklio pavadinimas</w:t>
            </w:r>
          </w:p>
        </w:tc>
        <w:tc>
          <w:tcPr>
            <w:tcW w:w="278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14:paraId="7059A4D6" w14:textId="77777777" w:rsidR="00E47EC9" w:rsidRPr="001E4D0E" w:rsidRDefault="00E47EC9" w:rsidP="00993796">
            <w:pPr>
              <w:tabs>
                <w:tab w:val="left" w:pos="318"/>
                <w:tab w:val="left" w:pos="1418"/>
              </w:tabs>
              <w:suppressAutoHyphens/>
              <w:jc w:val="center"/>
              <w:rPr>
                <w:rFonts w:ascii="Arial" w:hAnsi="Arial" w:cs="Arial"/>
                <w:sz w:val="20"/>
                <w:szCs w:val="20"/>
              </w:rPr>
            </w:pPr>
            <w:r w:rsidRPr="001E4D0E">
              <w:rPr>
                <w:rFonts w:ascii="Arial" w:eastAsia="Arial" w:hAnsi="Arial" w:cs="Arial"/>
                <w:b/>
                <w:sz w:val="20"/>
                <w:szCs w:val="20"/>
              </w:rPr>
              <w:t>Rodiklio reikšmė</w:t>
            </w:r>
          </w:p>
        </w:tc>
        <w:tc>
          <w:tcPr>
            <w:tcW w:w="3032"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14:paraId="3A15965C" w14:textId="77777777" w:rsidR="00E47EC9" w:rsidRPr="001E4D0E" w:rsidRDefault="00E47EC9" w:rsidP="00993796">
            <w:pPr>
              <w:tabs>
                <w:tab w:val="left" w:pos="318"/>
                <w:tab w:val="left" w:pos="1418"/>
              </w:tabs>
              <w:suppressAutoHyphens/>
              <w:jc w:val="center"/>
              <w:rPr>
                <w:rFonts w:ascii="Arial" w:hAnsi="Arial" w:cs="Arial"/>
                <w:sz w:val="20"/>
                <w:szCs w:val="20"/>
              </w:rPr>
            </w:pPr>
            <w:r w:rsidRPr="001E4D0E">
              <w:rPr>
                <w:rFonts w:ascii="Arial" w:eastAsia="Arial" w:hAnsi="Arial" w:cs="Arial"/>
                <w:b/>
                <w:sz w:val="20"/>
                <w:szCs w:val="20"/>
              </w:rPr>
              <w:t>Bandymo metodo žymuo</w:t>
            </w:r>
          </w:p>
        </w:tc>
      </w:tr>
      <w:tr w:rsidR="00E47EC9" w:rsidRPr="001E4D0E" w14:paraId="4508FFA8" w14:textId="77777777" w:rsidTr="00E3602B">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B2587E" w14:textId="77777777" w:rsidR="00E47EC9" w:rsidRPr="001E4D0E" w:rsidRDefault="00E47EC9" w:rsidP="00C13D30">
            <w:pPr>
              <w:numPr>
                <w:ilvl w:val="0"/>
                <w:numId w:val="5"/>
              </w:numPr>
              <w:tabs>
                <w:tab w:val="left" w:pos="-720"/>
                <w:tab w:val="left" w:pos="-549"/>
                <w:tab w:val="left" w:pos="698"/>
              </w:tabs>
              <w:suppressAutoHyphens/>
              <w:jc w:val="center"/>
              <w:rPr>
                <w:rFonts w:ascii="Arial" w:eastAsia="Calibri" w:hAnsi="Arial" w:cs="Arial"/>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F9C90B"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Šviesos atspindėjimas</w:t>
            </w:r>
          </w:p>
        </w:tc>
        <w:tc>
          <w:tcPr>
            <w:tcW w:w="27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A27AB8"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Turi būti atliktas atitikties bandymas</w:t>
            </w:r>
          </w:p>
        </w:tc>
        <w:tc>
          <w:tcPr>
            <w:tcW w:w="30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4AC8DF"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LST EN 20471 arba jam lygiavertis</w:t>
            </w:r>
          </w:p>
        </w:tc>
      </w:tr>
      <w:tr w:rsidR="00E47EC9" w:rsidRPr="001E4D0E" w14:paraId="34409B15" w14:textId="77777777" w:rsidTr="00E3602B">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44B88F" w14:textId="77777777" w:rsidR="00E47EC9" w:rsidRPr="001E4D0E" w:rsidRDefault="00E47EC9" w:rsidP="00C13D30">
            <w:pPr>
              <w:numPr>
                <w:ilvl w:val="0"/>
                <w:numId w:val="7"/>
              </w:numPr>
              <w:tabs>
                <w:tab w:val="left" w:pos="-720"/>
                <w:tab w:val="left" w:pos="-549"/>
                <w:tab w:val="left" w:pos="698"/>
              </w:tabs>
              <w:suppressAutoHyphens/>
              <w:jc w:val="center"/>
              <w:rPr>
                <w:rFonts w:ascii="Arial" w:eastAsia="Calibri" w:hAnsi="Arial" w:cs="Arial"/>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690856"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Atgalinio atspindžio klasė</w:t>
            </w:r>
          </w:p>
        </w:tc>
        <w:tc>
          <w:tcPr>
            <w:tcW w:w="27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71A289" w14:textId="43B0BFCC" w:rsidR="00E47EC9" w:rsidRPr="001E4D0E" w:rsidRDefault="00DC20B1" w:rsidP="00993796">
            <w:pPr>
              <w:tabs>
                <w:tab w:val="left" w:pos="0"/>
                <w:tab w:val="left" w:pos="1418"/>
              </w:tabs>
              <w:suppressAutoHyphens/>
              <w:rPr>
                <w:rFonts w:ascii="Arial" w:hAnsi="Arial" w:cs="Arial"/>
                <w:sz w:val="20"/>
                <w:szCs w:val="20"/>
              </w:rPr>
            </w:pPr>
            <w:r w:rsidRPr="001E4D0E">
              <w:rPr>
                <w:rFonts w:ascii="Arial" w:hAnsi="Arial" w:cs="Arial"/>
                <w:sz w:val="20"/>
                <w:szCs w:val="20"/>
              </w:rPr>
              <w:t>Atitinkanti LST EN 20471 standartą</w:t>
            </w:r>
          </w:p>
        </w:tc>
        <w:tc>
          <w:tcPr>
            <w:tcW w:w="30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752CB3"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LST EN 20471 arba jam lygiavertis</w:t>
            </w:r>
          </w:p>
        </w:tc>
      </w:tr>
      <w:tr w:rsidR="00E47EC9" w:rsidRPr="001E4D0E" w14:paraId="21163FC5" w14:textId="77777777" w:rsidTr="00E3602B">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8A361E" w14:textId="77777777" w:rsidR="00E47EC9" w:rsidRPr="001E4D0E" w:rsidRDefault="00E47EC9" w:rsidP="00C13D30">
            <w:pPr>
              <w:numPr>
                <w:ilvl w:val="0"/>
                <w:numId w:val="8"/>
              </w:numPr>
              <w:tabs>
                <w:tab w:val="left" w:pos="-720"/>
                <w:tab w:val="left" w:pos="698"/>
              </w:tabs>
              <w:suppressAutoHyphens/>
              <w:jc w:val="center"/>
              <w:rPr>
                <w:rFonts w:ascii="Arial" w:eastAsia="Calibri" w:hAnsi="Arial" w:cs="Arial"/>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4AED4C" w14:textId="77777777" w:rsidR="00E47EC9" w:rsidRPr="001E4D0E" w:rsidRDefault="00E47EC9" w:rsidP="00993796">
            <w:pPr>
              <w:tabs>
                <w:tab w:val="left" w:pos="0"/>
                <w:tab w:val="left" w:pos="1418"/>
              </w:tabs>
              <w:suppressAutoHyphens/>
              <w:rPr>
                <w:rFonts w:ascii="Arial" w:eastAsia="Arial" w:hAnsi="Arial" w:cs="Arial"/>
                <w:sz w:val="20"/>
                <w:szCs w:val="20"/>
              </w:rPr>
            </w:pPr>
            <w:r w:rsidRPr="001E4D0E">
              <w:rPr>
                <w:rFonts w:ascii="Arial" w:eastAsia="Arial" w:hAnsi="Arial" w:cs="Arial"/>
                <w:sz w:val="20"/>
                <w:szCs w:val="20"/>
              </w:rPr>
              <w:t xml:space="preserve">Skalbimas, </w:t>
            </w:r>
            <w:r w:rsidRPr="001E4D0E">
              <w:rPr>
                <w:rFonts w:ascii="Arial" w:eastAsia="Arial" w:hAnsi="Arial" w:cs="Arial"/>
                <w:sz w:val="20"/>
                <w:szCs w:val="20"/>
                <w:vertAlign w:val="superscript"/>
              </w:rPr>
              <w:t>0</w:t>
            </w:r>
            <w:r w:rsidRPr="001E4D0E">
              <w:rPr>
                <w:rFonts w:ascii="Arial" w:eastAsia="Arial" w:hAnsi="Arial" w:cs="Arial"/>
                <w:sz w:val="20"/>
                <w:szCs w:val="20"/>
              </w:rPr>
              <w:t>C</w:t>
            </w:r>
          </w:p>
          <w:p w14:paraId="177E52A1"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Ciklų skaičius</w:t>
            </w:r>
          </w:p>
        </w:tc>
        <w:tc>
          <w:tcPr>
            <w:tcW w:w="27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4B20B" w14:textId="77777777" w:rsidR="00E47EC9" w:rsidRPr="001E4D0E" w:rsidRDefault="00E47EC9" w:rsidP="00993796">
            <w:pPr>
              <w:tabs>
                <w:tab w:val="left" w:pos="0"/>
                <w:tab w:val="left" w:pos="434"/>
              </w:tabs>
              <w:suppressAutoHyphens/>
              <w:rPr>
                <w:rFonts w:ascii="Arial" w:eastAsia="Arial" w:hAnsi="Arial" w:cs="Arial"/>
                <w:sz w:val="20"/>
                <w:szCs w:val="20"/>
              </w:rPr>
            </w:pPr>
            <w:r w:rsidRPr="001E4D0E">
              <w:rPr>
                <w:rFonts w:ascii="Arial" w:eastAsia="Cambria Math" w:hAnsi="Arial" w:cs="Arial"/>
                <w:sz w:val="20"/>
                <w:szCs w:val="20"/>
              </w:rPr>
              <w:t>≥</w:t>
            </w:r>
            <w:r w:rsidRPr="001E4D0E">
              <w:rPr>
                <w:rFonts w:ascii="Arial" w:eastAsia="Arial" w:hAnsi="Arial" w:cs="Arial"/>
                <w:sz w:val="20"/>
                <w:szCs w:val="20"/>
              </w:rPr>
              <w:t xml:space="preserve"> 60</w:t>
            </w:r>
            <w:r w:rsidRPr="001E4D0E">
              <w:rPr>
                <w:rFonts w:ascii="Arial" w:eastAsia="Arial" w:hAnsi="Arial" w:cs="Arial"/>
                <w:sz w:val="20"/>
                <w:szCs w:val="20"/>
                <w:vertAlign w:val="superscript"/>
              </w:rPr>
              <w:t>0</w:t>
            </w:r>
            <w:r w:rsidRPr="001E4D0E">
              <w:rPr>
                <w:rFonts w:ascii="Arial" w:eastAsia="Arial" w:hAnsi="Arial" w:cs="Arial"/>
                <w:sz w:val="20"/>
                <w:szCs w:val="20"/>
              </w:rPr>
              <w:t>C</w:t>
            </w:r>
          </w:p>
          <w:p w14:paraId="549F3BBE" w14:textId="77777777" w:rsidR="00E47EC9" w:rsidRPr="001E4D0E" w:rsidRDefault="00E47EC9" w:rsidP="00993796">
            <w:pPr>
              <w:tabs>
                <w:tab w:val="left" w:pos="0"/>
                <w:tab w:val="left" w:pos="434"/>
              </w:tabs>
              <w:suppressAutoHyphens/>
              <w:rPr>
                <w:rFonts w:ascii="Arial" w:hAnsi="Arial" w:cs="Arial"/>
                <w:sz w:val="20"/>
                <w:szCs w:val="20"/>
              </w:rPr>
            </w:pPr>
            <w:r w:rsidRPr="001E4D0E">
              <w:rPr>
                <w:rFonts w:ascii="Arial" w:eastAsia="Cambria Math" w:hAnsi="Arial" w:cs="Arial"/>
                <w:sz w:val="20"/>
                <w:szCs w:val="20"/>
              </w:rPr>
              <w:t>≥</w:t>
            </w:r>
            <w:r w:rsidRPr="001E4D0E">
              <w:rPr>
                <w:rFonts w:ascii="Arial" w:eastAsia="Arial" w:hAnsi="Arial" w:cs="Arial"/>
                <w:sz w:val="20"/>
                <w:szCs w:val="20"/>
              </w:rPr>
              <w:t xml:space="preserve"> 50 ciklų</w:t>
            </w:r>
          </w:p>
        </w:tc>
        <w:tc>
          <w:tcPr>
            <w:tcW w:w="30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C3C980" w14:textId="77777777" w:rsidR="00E47EC9" w:rsidRPr="001E4D0E" w:rsidRDefault="00E47EC9" w:rsidP="00993796">
            <w:pPr>
              <w:tabs>
                <w:tab w:val="left" w:pos="0"/>
                <w:tab w:val="left" w:pos="1418"/>
              </w:tabs>
              <w:suppressAutoHyphens/>
              <w:rPr>
                <w:rFonts w:ascii="Arial" w:hAnsi="Arial" w:cs="Arial"/>
                <w:sz w:val="20"/>
                <w:szCs w:val="20"/>
              </w:rPr>
            </w:pPr>
            <w:r w:rsidRPr="001E4D0E">
              <w:rPr>
                <w:rFonts w:ascii="Arial" w:eastAsia="Arial" w:hAnsi="Arial" w:cs="Arial"/>
                <w:sz w:val="20"/>
                <w:szCs w:val="20"/>
              </w:rPr>
              <w:t>LST EN 20471 arba jam lygiavertis</w:t>
            </w:r>
          </w:p>
        </w:tc>
      </w:tr>
    </w:tbl>
    <w:p w14:paraId="50320055" w14:textId="77777777" w:rsidR="00EA21A1" w:rsidRPr="001E4D0E" w:rsidRDefault="00EA21A1" w:rsidP="00E47EC9">
      <w:pPr>
        <w:suppressAutoHyphens/>
        <w:jc w:val="both"/>
        <w:rPr>
          <w:rFonts w:ascii="Arial" w:eastAsia="Arial" w:hAnsi="Arial" w:cs="Arial"/>
          <w:sz w:val="20"/>
          <w:szCs w:val="20"/>
        </w:rPr>
      </w:pPr>
    </w:p>
    <w:p w14:paraId="2603A19A" w14:textId="611E3191" w:rsidR="00E47EC9" w:rsidRPr="001E4D0E" w:rsidRDefault="00E47EC9" w:rsidP="00E47EC9">
      <w:pPr>
        <w:tabs>
          <w:tab w:val="left" w:pos="1276"/>
        </w:tabs>
        <w:jc w:val="both"/>
        <w:rPr>
          <w:rFonts w:ascii="Arial" w:eastAsia="Arial" w:hAnsi="Arial" w:cs="Arial"/>
          <w:sz w:val="20"/>
          <w:szCs w:val="20"/>
        </w:rPr>
      </w:pPr>
      <w:r w:rsidRPr="001E4D0E">
        <w:rPr>
          <w:rFonts w:ascii="Arial" w:eastAsia="Arial" w:hAnsi="Arial" w:cs="Arial"/>
          <w:sz w:val="20"/>
          <w:szCs w:val="20"/>
        </w:rPr>
        <w:t>**Logotipo vietoje. Logotipas turi būti atliktas siuvinėjimo arba šilkografijos būdų. Spalva – balta ant tamsios spalvos drabužių arba žalia</w:t>
      </w:r>
      <w:r w:rsidR="009F5A7E" w:rsidRPr="001E4D0E">
        <w:rPr>
          <w:rFonts w:ascii="Arial" w:eastAsia="Arial" w:hAnsi="Arial" w:cs="Arial"/>
          <w:sz w:val="20"/>
          <w:szCs w:val="20"/>
        </w:rPr>
        <w:t xml:space="preserve"> ar tamsiai </w:t>
      </w:r>
      <w:r w:rsidR="00853D08" w:rsidRPr="001E4D0E">
        <w:rPr>
          <w:rFonts w:ascii="Arial" w:eastAsia="Arial" w:hAnsi="Arial" w:cs="Arial"/>
          <w:sz w:val="20"/>
          <w:szCs w:val="20"/>
        </w:rPr>
        <w:t>pilka</w:t>
      </w:r>
      <w:r w:rsidRPr="001E4D0E">
        <w:rPr>
          <w:rFonts w:ascii="Arial" w:eastAsia="Arial" w:hAnsi="Arial" w:cs="Arial"/>
          <w:sz w:val="20"/>
          <w:szCs w:val="20"/>
        </w:rPr>
        <w:t xml:space="preserve"> ant šviesios spalvos drabužių</w:t>
      </w:r>
      <w:r w:rsidR="00853D08" w:rsidRPr="001E4D0E">
        <w:rPr>
          <w:rFonts w:ascii="Arial" w:eastAsia="Arial" w:hAnsi="Arial" w:cs="Arial"/>
          <w:sz w:val="20"/>
          <w:szCs w:val="20"/>
        </w:rPr>
        <w:t xml:space="preserve"> (logotipo spalva </w:t>
      </w:r>
      <w:r w:rsidR="00DE01F9" w:rsidRPr="001E4D0E">
        <w:rPr>
          <w:rFonts w:ascii="Arial" w:eastAsia="Arial" w:hAnsi="Arial" w:cs="Arial"/>
          <w:sz w:val="20"/>
          <w:szCs w:val="20"/>
        </w:rPr>
        <w:t>ant šviesios spalvos</w:t>
      </w:r>
      <w:r w:rsidR="00DE01F9" w:rsidRPr="001E4D0E">
        <w:rPr>
          <w:rFonts w:ascii="Arial" w:eastAsia="Arial" w:hAnsi="Arial" w:cs="Arial"/>
          <w:b/>
          <w:bCs/>
          <w:sz w:val="20"/>
          <w:szCs w:val="20"/>
        </w:rPr>
        <w:t xml:space="preserve"> </w:t>
      </w:r>
      <w:r w:rsidR="00853D08" w:rsidRPr="001E4D0E">
        <w:rPr>
          <w:rFonts w:ascii="Arial" w:eastAsia="Arial" w:hAnsi="Arial" w:cs="Arial"/>
          <w:sz w:val="20"/>
          <w:szCs w:val="20"/>
        </w:rPr>
        <w:t>derinama prie siūlomos prekės spalvos</w:t>
      </w:r>
      <w:r w:rsidR="00DF5645" w:rsidRPr="001E4D0E">
        <w:rPr>
          <w:rFonts w:ascii="Arial" w:eastAsia="Arial" w:hAnsi="Arial" w:cs="Arial"/>
          <w:sz w:val="20"/>
          <w:szCs w:val="20"/>
        </w:rPr>
        <w:t>, kad derėtų</w:t>
      </w:r>
      <w:r w:rsidR="00045510" w:rsidRPr="001E4D0E">
        <w:rPr>
          <w:rFonts w:ascii="Arial" w:eastAsia="Arial" w:hAnsi="Arial" w:cs="Arial"/>
          <w:sz w:val="20"/>
          <w:szCs w:val="20"/>
        </w:rPr>
        <w:t>.</w:t>
      </w:r>
      <w:r w:rsidR="00DE01F9" w:rsidRPr="001E4D0E">
        <w:rPr>
          <w:rFonts w:ascii="Arial" w:eastAsia="Arial" w:hAnsi="Arial" w:cs="Arial"/>
          <w:sz w:val="20"/>
          <w:szCs w:val="20"/>
        </w:rPr>
        <w:t xml:space="preserve"> Jeigu audinys žalias, tai ir logotipas žalias ir atvirkščiai</w:t>
      </w:r>
      <w:r w:rsidR="00DF5645" w:rsidRPr="001E4D0E">
        <w:rPr>
          <w:rFonts w:ascii="Arial" w:eastAsia="Arial" w:hAnsi="Arial" w:cs="Arial"/>
          <w:sz w:val="20"/>
          <w:szCs w:val="20"/>
        </w:rPr>
        <w:t>)</w:t>
      </w:r>
      <w:r w:rsidR="00E83467" w:rsidRPr="001E4D0E">
        <w:rPr>
          <w:rFonts w:ascii="Arial" w:eastAsia="Arial" w:hAnsi="Arial" w:cs="Arial"/>
          <w:sz w:val="20"/>
          <w:szCs w:val="20"/>
        </w:rPr>
        <w:t xml:space="preserve">. </w:t>
      </w:r>
      <w:r w:rsidRPr="001E4D0E">
        <w:rPr>
          <w:rFonts w:ascii="Arial" w:eastAsia="Arial" w:hAnsi="Arial" w:cs="Arial"/>
          <w:sz w:val="20"/>
          <w:szCs w:val="20"/>
        </w:rPr>
        <w:t xml:space="preserve">Logotipo ant krūtinės plotis 100 mm, ilgis pagal proporciją, ant nugaros plotis 270 mm, ilgis pagal proporciją, Tikslūs logotipo matmenys dedant ant darbo rūbų nurodytų modelių bus pateikti laimėjusiam Tiekėjui po sutarties pasirašymo derinant prekių pavyzdžio etaloną. </w:t>
      </w:r>
    </w:p>
    <w:p w14:paraId="6DEF22CC" w14:textId="77777777" w:rsidR="00E47EC9" w:rsidRPr="001E4D0E" w:rsidRDefault="00E47EC9" w:rsidP="00E47EC9">
      <w:pPr>
        <w:tabs>
          <w:tab w:val="left" w:pos="1560"/>
        </w:tabs>
        <w:suppressAutoHyphens/>
        <w:jc w:val="both"/>
        <w:rPr>
          <w:rFonts w:ascii="Arial" w:hAnsi="Arial" w:cs="Arial"/>
          <w:sz w:val="20"/>
          <w:szCs w:val="20"/>
          <w:lang w:eastAsia="ar-SA"/>
        </w:rPr>
      </w:pPr>
    </w:p>
    <w:p w14:paraId="0A16EA84" w14:textId="77777777" w:rsidR="00E47EC9" w:rsidRPr="001E4D0E" w:rsidRDefault="00B3095E" w:rsidP="00E47EC9">
      <w:pPr>
        <w:pStyle w:val="Sraopastraipa"/>
        <w:tabs>
          <w:tab w:val="left" w:pos="1276"/>
          <w:tab w:val="left" w:pos="1843"/>
        </w:tabs>
        <w:spacing w:after="0" w:line="240" w:lineRule="auto"/>
        <w:ind w:left="1276"/>
        <w:jc w:val="both"/>
        <w:rPr>
          <w:rFonts w:ascii="Arial" w:eastAsia="Arial" w:hAnsi="Arial" w:cs="Arial"/>
          <w:bCs/>
          <w:sz w:val="20"/>
          <w:szCs w:val="20"/>
          <w:lang w:val="lt-LT"/>
        </w:rPr>
      </w:pPr>
      <w:r>
        <w:rPr>
          <w:rFonts w:ascii="Arial" w:eastAsia="Arial" w:hAnsi="Arial" w:cs="Arial"/>
          <w:bCs/>
          <w:noProof/>
          <w:sz w:val="20"/>
          <w:szCs w:val="20"/>
          <w:lang w:val="lt-LT"/>
        </w:rPr>
        <w:object w:dxaOrig="1440" w:dyaOrig="1440" w14:anchorId="62B198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23.45pt;margin-top:.2pt;width:95.4pt;height:97.2pt;z-index:251660288" filled="t">
            <v:imagedata r:id="rId6" o:title=""/>
            <o:lock v:ext="edit" aspectratio="f"/>
            <w10:wrap type="square" side="right"/>
          </v:shape>
          <o:OLEObject Type="Embed" ProgID="StaticMetafile" ShapeID="_x0000_s1027" DrawAspect="Content" ObjectID="_1811830012" r:id="rId7"/>
        </w:object>
      </w:r>
      <w:r>
        <w:rPr>
          <w:rFonts w:ascii="Arial" w:eastAsia="Calibri" w:hAnsi="Arial" w:cs="Arial"/>
          <w:noProof/>
          <w:sz w:val="20"/>
          <w:szCs w:val="20"/>
          <w:lang w:val="lt-LT" w:eastAsia="ar-SA"/>
        </w:rPr>
        <w:object w:dxaOrig="1440" w:dyaOrig="1440" w14:anchorId="5222DC1A">
          <v:shape id="_x0000_s1026" type="#_x0000_t75" style="position:absolute;left:0;text-align:left;margin-left:0;margin-top:0;width:95.8pt;height:95.15pt;z-index:251659264;mso-position-horizontal:left;mso-position-horizontal-relative:text;mso-position-vertical-relative:text" filled="t">
            <v:imagedata r:id="rId8" o:title=""/>
            <o:lock v:ext="edit" aspectratio="f"/>
            <w10:wrap type="square" side="right"/>
          </v:shape>
          <o:OLEObject Type="Embed" ProgID="StaticMetafile" ShapeID="_x0000_s1026" DrawAspect="Content" ObjectID="_1811830013" r:id="rId9"/>
        </w:object>
      </w:r>
    </w:p>
    <w:p w14:paraId="2C2F8DEA" w14:textId="77777777" w:rsidR="00E47EC9" w:rsidRPr="001E4D0E" w:rsidRDefault="00E47EC9" w:rsidP="00E47EC9">
      <w:pPr>
        <w:pStyle w:val="Sraopastraipa"/>
        <w:tabs>
          <w:tab w:val="left" w:pos="1276"/>
          <w:tab w:val="left" w:pos="1843"/>
        </w:tabs>
        <w:spacing w:after="0" w:line="240" w:lineRule="auto"/>
        <w:ind w:left="1276"/>
        <w:jc w:val="both"/>
        <w:rPr>
          <w:rFonts w:ascii="Arial" w:eastAsia="Arial" w:hAnsi="Arial" w:cs="Arial"/>
          <w:bCs/>
          <w:sz w:val="20"/>
          <w:szCs w:val="20"/>
          <w:lang w:val="lt-LT"/>
        </w:rPr>
      </w:pPr>
    </w:p>
    <w:p w14:paraId="37641A2F" w14:textId="77777777" w:rsidR="00E47EC9" w:rsidRPr="001E4D0E" w:rsidRDefault="00E47EC9" w:rsidP="00E47EC9">
      <w:pPr>
        <w:pStyle w:val="Sraopastraipa"/>
        <w:tabs>
          <w:tab w:val="left" w:pos="1276"/>
          <w:tab w:val="left" w:pos="1843"/>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br w:type="textWrapping" w:clear="all"/>
      </w:r>
    </w:p>
    <w:p w14:paraId="164D3E31" w14:textId="77777777" w:rsidR="00E47EC9" w:rsidRPr="001E4D0E" w:rsidRDefault="00E47EC9" w:rsidP="00993796">
      <w:pPr>
        <w:pStyle w:val="Sraopastraipa"/>
        <w:tabs>
          <w:tab w:val="left" w:pos="1276"/>
          <w:tab w:val="left" w:pos="1843"/>
        </w:tabs>
        <w:spacing w:after="0" w:line="240" w:lineRule="auto"/>
        <w:ind w:left="0" w:firstLine="567"/>
        <w:jc w:val="both"/>
        <w:rPr>
          <w:rFonts w:ascii="Arial" w:eastAsia="Arial" w:hAnsi="Arial" w:cs="Arial"/>
          <w:b/>
          <w:sz w:val="20"/>
          <w:szCs w:val="20"/>
          <w:lang w:val="lt-LT"/>
        </w:rPr>
      </w:pPr>
      <w:r w:rsidRPr="001E4D0E">
        <w:rPr>
          <w:rFonts w:ascii="Arial" w:eastAsia="Arial" w:hAnsi="Arial" w:cs="Arial"/>
          <w:b/>
          <w:sz w:val="20"/>
          <w:szCs w:val="20"/>
          <w:lang w:val="lt-LT"/>
        </w:rPr>
        <w:t>4. DOKUMENTAI, REIKALINGI PIRKIMO OBJEKTO TECHNINĖMS SAVYBĖMS IR KOKYBEI PATVIRTINTI</w:t>
      </w:r>
    </w:p>
    <w:p w14:paraId="2C578B5C" w14:textId="77777777" w:rsidR="00E47EC9" w:rsidRPr="001E4D0E" w:rsidRDefault="00E47EC9" w:rsidP="00993796">
      <w:pPr>
        <w:tabs>
          <w:tab w:val="left" w:pos="1134"/>
          <w:tab w:val="left" w:pos="1701"/>
        </w:tabs>
        <w:ind w:firstLine="567"/>
        <w:jc w:val="both"/>
        <w:rPr>
          <w:rFonts w:ascii="Arial" w:eastAsia="Arial" w:hAnsi="Arial" w:cs="Arial"/>
          <w:bCs/>
          <w:sz w:val="20"/>
          <w:szCs w:val="20"/>
        </w:rPr>
      </w:pPr>
    </w:p>
    <w:p w14:paraId="358A0CAF" w14:textId="4EC869B3" w:rsidR="00E47EC9" w:rsidRPr="001E4D0E" w:rsidRDefault="00E47EC9" w:rsidP="00C13D30">
      <w:pPr>
        <w:pStyle w:val="Sraopastraipa"/>
        <w:numPr>
          <w:ilvl w:val="1"/>
          <w:numId w:val="6"/>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 xml:space="preserve">Vaizdinis Prekių atvaizdavimas pateikiamas pasiūlyme prie kiekvienos prekės įkeliant foto </w:t>
      </w:r>
      <w:r w:rsidR="002839EF" w:rsidRPr="001E4D0E">
        <w:rPr>
          <w:rFonts w:ascii="Arial" w:eastAsia="Arial" w:hAnsi="Arial" w:cs="Arial"/>
          <w:bCs/>
          <w:sz w:val="20"/>
          <w:szCs w:val="20"/>
          <w:lang w:val="lt-LT"/>
        </w:rPr>
        <w:t>į palyginamąsias lenteles</w:t>
      </w:r>
      <w:r w:rsidR="00874AE5" w:rsidRPr="001E4D0E">
        <w:rPr>
          <w:rFonts w:ascii="Arial" w:eastAsia="Arial" w:hAnsi="Arial" w:cs="Arial"/>
          <w:bCs/>
          <w:sz w:val="20"/>
          <w:szCs w:val="20"/>
          <w:lang w:val="lt-LT"/>
        </w:rPr>
        <w:t xml:space="preserve"> 4 stulpelyje „</w:t>
      </w:r>
      <w:r w:rsidR="00874AE5" w:rsidRPr="001E4D0E">
        <w:rPr>
          <w:rFonts w:ascii="Arial" w:eastAsia="Arial" w:hAnsi="Arial" w:cs="Arial"/>
          <w:b/>
          <w:sz w:val="20"/>
          <w:szCs w:val="20"/>
          <w:lang w:val="lt-LT"/>
        </w:rPr>
        <w:t>Siūlomos prekės foto</w:t>
      </w:r>
      <w:r w:rsidR="00874AE5" w:rsidRPr="001E4D0E">
        <w:rPr>
          <w:rFonts w:ascii="Arial" w:eastAsia="Arial" w:hAnsi="Arial" w:cs="Arial"/>
          <w:bCs/>
          <w:sz w:val="20"/>
          <w:szCs w:val="20"/>
          <w:lang w:val="lt-LT"/>
        </w:rPr>
        <w:t>“</w:t>
      </w:r>
      <w:r w:rsidRPr="001E4D0E">
        <w:rPr>
          <w:rFonts w:ascii="Arial" w:eastAsia="Arial" w:hAnsi="Arial" w:cs="Arial"/>
          <w:bCs/>
          <w:sz w:val="20"/>
          <w:szCs w:val="20"/>
          <w:lang w:val="lt-LT"/>
        </w:rPr>
        <w:t xml:space="preserve">. </w:t>
      </w:r>
    </w:p>
    <w:p w14:paraId="0C155B43" w14:textId="3E692763" w:rsidR="00E47EC9" w:rsidRPr="001E4D0E" w:rsidRDefault="00E47EC9" w:rsidP="00C13D30">
      <w:pPr>
        <w:pStyle w:val="Sraopastraipa"/>
        <w:numPr>
          <w:ilvl w:val="1"/>
          <w:numId w:val="6"/>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
          <w:sz w:val="20"/>
          <w:szCs w:val="20"/>
          <w:lang w:val="lt-LT"/>
        </w:rPr>
        <w:t xml:space="preserve">Pirkėjas, CVP IS susirašinėjimo priemonėmis, prašys galimą laimėtoją pateikti Prekių pavyzdžius. </w:t>
      </w:r>
      <w:bookmarkStart w:id="19" w:name="_Hlk190157137"/>
      <w:r w:rsidRPr="001E4D0E">
        <w:rPr>
          <w:rFonts w:ascii="Arial" w:eastAsia="Arial" w:hAnsi="Arial" w:cs="Arial"/>
          <w:b/>
          <w:sz w:val="20"/>
          <w:szCs w:val="20"/>
          <w:lang w:val="lt-LT"/>
        </w:rPr>
        <w:t xml:space="preserve">Prekių pavyzdžiai kiekvienos pozicijos turi būti pateikti atskirai užklijuotoje pakuotėje ir </w:t>
      </w:r>
      <w:r w:rsidRPr="001E4D0E">
        <w:rPr>
          <w:rFonts w:ascii="Arial" w:eastAsia="Arial" w:hAnsi="Arial" w:cs="Arial"/>
          <w:b/>
          <w:sz w:val="20"/>
          <w:szCs w:val="20"/>
          <w:lang w:val="lt-LT"/>
        </w:rPr>
        <w:lastRenderedPageBreak/>
        <w:t xml:space="preserve">nurodyta, kurios pozicijos prekė ir visos prekės sudėtos dėžėje iki Užsakovo nurodyto termino, pateikiant juos per pašto paslaugos teikėją ar kitą tinkamą vežėją, ar tiesiogiai atvykus šiuo adresu: </w:t>
      </w:r>
      <w:r w:rsidR="00E8617D" w:rsidRPr="001E4D0E">
        <w:rPr>
          <w:rFonts w:ascii="Arial" w:eastAsia="Arial" w:hAnsi="Arial" w:cs="Arial"/>
          <w:b/>
          <w:sz w:val="20"/>
          <w:szCs w:val="20"/>
          <w:lang w:val="lt-LT"/>
        </w:rPr>
        <w:t>Vytauto 125, Tauragė</w:t>
      </w:r>
      <w:r w:rsidRPr="001E4D0E">
        <w:rPr>
          <w:rFonts w:ascii="Arial" w:eastAsia="Arial" w:hAnsi="Arial" w:cs="Arial"/>
          <w:b/>
          <w:sz w:val="20"/>
          <w:szCs w:val="20"/>
          <w:lang w:val="lt-LT"/>
        </w:rPr>
        <w:t xml:space="preserve">, </w:t>
      </w:r>
      <w:r w:rsidR="00E8617D" w:rsidRPr="001E4D0E">
        <w:rPr>
          <w:rFonts w:ascii="Arial" w:eastAsia="Arial" w:hAnsi="Arial" w:cs="Arial"/>
          <w:b/>
          <w:sz w:val="20"/>
          <w:szCs w:val="20"/>
          <w:lang w:val="lt-LT"/>
        </w:rPr>
        <w:t>Tauragės regi</w:t>
      </w:r>
      <w:r w:rsidR="00791272" w:rsidRPr="001E4D0E">
        <w:rPr>
          <w:rFonts w:ascii="Arial" w:eastAsia="Arial" w:hAnsi="Arial" w:cs="Arial"/>
          <w:b/>
          <w:sz w:val="20"/>
          <w:szCs w:val="20"/>
          <w:lang w:val="lt-LT"/>
        </w:rPr>
        <w:t>oninis padalinys</w:t>
      </w:r>
      <w:r w:rsidRPr="001E4D0E">
        <w:rPr>
          <w:rFonts w:ascii="Arial" w:eastAsia="Arial" w:hAnsi="Arial" w:cs="Arial"/>
          <w:b/>
          <w:sz w:val="20"/>
          <w:szCs w:val="20"/>
          <w:lang w:val="lt-LT"/>
        </w:rPr>
        <w:t>. Kontaktinis asmuo: Darbuotojų saugos ir aplinkosaugos skyriaus vyresn</w:t>
      </w:r>
      <w:r w:rsidR="00791272" w:rsidRPr="001E4D0E">
        <w:rPr>
          <w:rFonts w:ascii="Arial" w:eastAsia="Arial" w:hAnsi="Arial" w:cs="Arial"/>
          <w:b/>
          <w:sz w:val="20"/>
          <w:szCs w:val="20"/>
          <w:lang w:val="lt-LT"/>
        </w:rPr>
        <w:t>ioji specialistė</w:t>
      </w:r>
      <w:r w:rsidRPr="001E4D0E">
        <w:rPr>
          <w:rFonts w:ascii="Arial" w:eastAsia="Arial" w:hAnsi="Arial" w:cs="Arial"/>
          <w:b/>
          <w:sz w:val="20"/>
          <w:szCs w:val="20"/>
          <w:lang w:val="lt-LT"/>
        </w:rPr>
        <w:t xml:space="preserve"> </w:t>
      </w:r>
      <w:r w:rsidR="00791272" w:rsidRPr="001E4D0E">
        <w:rPr>
          <w:rFonts w:ascii="Arial" w:eastAsia="Arial" w:hAnsi="Arial" w:cs="Arial"/>
          <w:b/>
          <w:sz w:val="20"/>
          <w:szCs w:val="20"/>
          <w:lang w:val="lt-LT"/>
        </w:rPr>
        <w:t>L. Balašaitienė</w:t>
      </w:r>
      <w:r w:rsidRPr="001E4D0E">
        <w:rPr>
          <w:rFonts w:ascii="Arial" w:eastAsia="Arial" w:hAnsi="Arial" w:cs="Arial"/>
          <w:b/>
          <w:sz w:val="20"/>
          <w:szCs w:val="20"/>
          <w:lang w:val="lt-LT"/>
        </w:rPr>
        <w:t xml:space="preserve"> tel. Nr. +370 </w:t>
      </w:r>
      <w:r w:rsidR="002D2515" w:rsidRPr="001E4D0E">
        <w:rPr>
          <w:rFonts w:ascii="Arial" w:eastAsia="Arial" w:hAnsi="Arial" w:cs="Arial"/>
          <w:b/>
          <w:sz w:val="20"/>
          <w:szCs w:val="20"/>
          <w:lang w:val="lt-LT"/>
        </w:rPr>
        <w:t>61579</w:t>
      </w:r>
      <w:r w:rsidR="005628A6" w:rsidRPr="001E4D0E">
        <w:rPr>
          <w:rFonts w:ascii="Arial" w:eastAsia="Arial" w:hAnsi="Arial" w:cs="Arial"/>
          <w:b/>
          <w:sz w:val="20"/>
          <w:szCs w:val="20"/>
          <w:lang w:val="lt-LT"/>
        </w:rPr>
        <w:t>527</w:t>
      </w:r>
      <w:r w:rsidRPr="001E4D0E">
        <w:rPr>
          <w:rFonts w:ascii="Arial" w:eastAsia="Arial" w:hAnsi="Arial" w:cs="Arial"/>
          <w:b/>
          <w:sz w:val="20"/>
          <w:szCs w:val="20"/>
          <w:lang w:val="lt-LT"/>
        </w:rPr>
        <w:t xml:space="preserve">. </w:t>
      </w:r>
      <w:r w:rsidRPr="001E4D0E">
        <w:rPr>
          <w:rFonts w:ascii="Arial" w:eastAsia="Arial" w:hAnsi="Arial" w:cs="Arial"/>
          <w:bCs/>
          <w:sz w:val="20"/>
          <w:szCs w:val="20"/>
          <w:lang w:val="lt-LT"/>
        </w:rPr>
        <w:t xml:space="preserve">Ant pakuotės (dėžė), kurioje pateikiami </w:t>
      </w:r>
      <w:r w:rsidR="004243C5" w:rsidRPr="001E4D0E">
        <w:rPr>
          <w:rFonts w:ascii="Arial" w:eastAsia="Arial" w:hAnsi="Arial" w:cs="Arial"/>
          <w:bCs/>
          <w:sz w:val="20"/>
          <w:szCs w:val="20"/>
          <w:lang w:val="lt-LT"/>
        </w:rPr>
        <w:t>p</w:t>
      </w:r>
      <w:r w:rsidRPr="001E4D0E">
        <w:rPr>
          <w:rFonts w:ascii="Arial" w:eastAsia="Arial" w:hAnsi="Arial" w:cs="Arial"/>
          <w:bCs/>
          <w:sz w:val="20"/>
          <w:szCs w:val="20"/>
          <w:lang w:val="lt-LT"/>
        </w:rPr>
        <w:t>rekių pavyzdžiai, turi būti užrašytas adresas, pirkimo pavadinimas: „Asmeninės apsaugos priemonės</w:t>
      </w:r>
      <w:r w:rsidR="005628A6" w:rsidRPr="001E4D0E">
        <w:rPr>
          <w:rFonts w:ascii="Arial" w:eastAsia="Arial" w:hAnsi="Arial" w:cs="Arial"/>
          <w:bCs/>
          <w:sz w:val="20"/>
          <w:szCs w:val="20"/>
          <w:lang w:val="lt-LT"/>
        </w:rPr>
        <w:t xml:space="preserve"> kūno apsaugai</w:t>
      </w:r>
      <w:r w:rsidRPr="001E4D0E">
        <w:rPr>
          <w:rFonts w:ascii="Arial" w:eastAsia="Arial" w:hAnsi="Arial" w:cs="Arial"/>
          <w:bCs/>
          <w:sz w:val="20"/>
          <w:szCs w:val="20"/>
          <w:lang w:val="lt-LT"/>
        </w:rPr>
        <w:t xml:space="preserve">“, tiekėjo pavadinimas ir adresas, užrašas „Prekių pavyzdžiai“. </w:t>
      </w:r>
    </w:p>
    <w:bookmarkEnd w:id="19"/>
    <w:p w14:paraId="2A5AC9F8" w14:textId="77777777" w:rsidR="00E47EC9" w:rsidRPr="001E4D0E" w:rsidRDefault="00E47EC9" w:rsidP="00C13D30">
      <w:pPr>
        <w:pStyle w:val="Sraopastraipa"/>
        <w:numPr>
          <w:ilvl w:val="1"/>
          <w:numId w:val="6"/>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 xml:space="preserve">Dalyvio prašymu patvirtinti jo Prekių pavyzdžių gavimo faktą, Pirkėjas ne vėliau kaip per vieną darbo dieną nuo prašymo gavimo dienos pateiks rašytinį patvirtinimą ir jame nurodys gavimo dieną, valandą ir minutę. </w:t>
      </w:r>
    </w:p>
    <w:p w14:paraId="78030482" w14:textId="5F26F687" w:rsidR="00E47EC9" w:rsidRPr="001E4D0E" w:rsidRDefault="00082225" w:rsidP="00C13D30">
      <w:pPr>
        <w:pStyle w:val="Sraopastraipa"/>
        <w:numPr>
          <w:ilvl w:val="1"/>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 xml:space="preserve">Šios techninės specifikacijos </w:t>
      </w:r>
      <w:r w:rsidR="004243C5" w:rsidRPr="001E4D0E">
        <w:rPr>
          <w:rFonts w:ascii="Arial" w:eastAsia="Arial" w:hAnsi="Arial" w:cs="Arial"/>
          <w:bCs/>
          <w:sz w:val="20"/>
          <w:szCs w:val="20"/>
          <w:lang w:val="lt-LT"/>
        </w:rPr>
        <w:t>3.23</w:t>
      </w:r>
      <w:r w:rsidR="00E47EC9" w:rsidRPr="001E4D0E">
        <w:rPr>
          <w:rFonts w:ascii="Arial" w:eastAsia="Arial" w:hAnsi="Arial" w:cs="Arial"/>
          <w:bCs/>
          <w:sz w:val="20"/>
          <w:szCs w:val="20"/>
          <w:lang w:val="lt-LT"/>
        </w:rPr>
        <w:t xml:space="preserve"> </w:t>
      </w:r>
      <w:r w:rsidR="004243C5" w:rsidRPr="001E4D0E">
        <w:rPr>
          <w:rFonts w:ascii="Arial" w:eastAsia="Arial" w:hAnsi="Arial" w:cs="Arial"/>
          <w:bCs/>
          <w:sz w:val="20"/>
          <w:szCs w:val="20"/>
          <w:lang w:val="lt-LT"/>
        </w:rPr>
        <w:t>punkte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004243C5" w:rsidRPr="001E4D0E">
        <w:rPr>
          <w:rFonts w:ascii="Arial" w:eastAsia="Arial" w:hAnsi="Arial" w:cs="Arial"/>
          <w:bCs/>
          <w:i/>
          <w:iCs/>
          <w:sz w:val="20"/>
          <w:szCs w:val="20"/>
          <w:lang w:val="lt-LT"/>
        </w:rPr>
        <w:t>Voluntary</w:t>
      </w:r>
      <w:proofErr w:type="spellEnd"/>
      <w:r w:rsidR="004243C5" w:rsidRPr="001E4D0E">
        <w:rPr>
          <w:rFonts w:ascii="Arial" w:eastAsia="Arial" w:hAnsi="Arial" w:cs="Arial"/>
          <w:bCs/>
          <w:i/>
          <w:iCs/>
          <w:sz w:val="20"/>
          <w:szCs w:val="20"/>
          <w:lang w:val="lt-LT"/>
        </w:rPr>
        <w:t xml:space="preserve"> Standard </w:t>
      </w:r>
      <w:proofErr w:type="spellStart"/>
      <w:r w:rsidR="004243C5" w:rsidRPr="001E4D0E">
        <w:rPr>
          <w:rFonts w:ascii="Arial" w:eastAsia="Arial" w:hAnsi="Arial" w:cs="Arial"/>
          <w:bCs/>
          <w:i/>
          <w:iCs/>
          <w:sz w:val="20"/>
          <w:szCs w:val="20"/>
          <w:lang w:val="lt-LT"/>
        </w:rPr>
        <w:t>for</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Repulping</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and</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Recycling</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Corrugated</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Fiberboard</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Treated</w:t>
      </w:r>
      <w:proofErr w:type="spellEnd"/>
      <w:r w:rsidR="004243C5" w:rsidRPr="001E4D0E">
        <w:rPr>
          <w:rFonts w:ascii="Arial" w:eastAsia="Arial" w:hAnsi="Arial" w:cs="Arial"/>
          <w:bCs/>
          <w:i/>
          <w:iCs/>
          <w:sz w:val="20"/>
          <w:szCs w:val="20"/>
          <w:lang w:val="lt-LT"/>
        </w:rPr>
        <w:t xml:space="preserve"> to </w:t>
      </w:r>
      <w:proofErr w:type="spellStart"/>
      <w:r w:rsidR="004243C5" w:rsidRPr="001E4D0E">
        <w:rPr>
          <w:rFonts w:ascii="Arial" w:eastAsia="Arial" w:hAnsi="Arial" w:cs="Arial"/>
          <w:bCs/>
          <w:i/>
          <w:iCs/>
          <w:sz w:val="20"/>
          <w:szCs w:val="20"/>
          <w:lang w:val="lt-LT"/>
        </w:rPr>
        <w:t>Improve</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Its</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Performance</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in</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the</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Presence</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of</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Water</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and</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Water</w:t>
      </w:r>
      <w:proofErr w:type="spellEnd"/>
      <w:r w:rsidR="004243C5" w:rsidRPr="001E4D0E">
        <w:rPr>
          <w:rFonts w:ascii="Arial" w:eastAsia="Arial" w:hAnsi="Arial" w:cs="Arial"/>
          <w:bCs/>
          <w:i/>
          <w:iCs/>
          <w:sz w:val="20"/>
          <w:szCs w:val="20"/>
          <w:lang w:val="lt-LT"/>
        </w:rPr>
        <w:t xml:space="preserve"> </w:t>
      </w:r>
      <w:proofErr w:type="spellStart"/>
      <w:r w:rsidR="004243C5" w:rsidRPr="001E4D0E">
        <w:rPr>
          <w:rFonts w:ascii="Arial" w:eastAsia="Arial" w:hAnsi="Arial" w:cs="Arial"/>
          <w:bCs/>
          <w:i/>
          <w:iCs/>
          <w:sz w:val="20"/>
          <w:szCs w:val="20"/>
          <w:lang w:val="lt-LT"/>
        </w:rPr>
        <w:t>Vapor</w:t>
      </w:r>
      <w:proofErr w:type="spellEnd"/>
      <w:r w:rsidR="004243C5" w:rsidRPr="001E4D0E">
        <w:rPr>
          <w:rFonts w:ascii="Arial" w:eastAsia="Arial" w:hAnsi="Arial" w:cs="Arial"/>
          <w:bCs/>
          <w:i/>
          <w:iCs/>
          <w:sz w:val="20"/>
          <w:szCs w:val="20"/>
          <w:lang w:val="lt-LT"/>
        </w:rPr>
        <w:t>, </w:t>
      </w:r>
      <w:r w:rsidR="004243C5" w:rsidRPr="001E4D0E">
        <w:rPr>
          <w:rFonts w:ascii="Arial" w:eastAsia="Arial" w:hAnsi="Arial" w:cs="Arial"/>
          <w:bCs/>
          <w:sz w:val="20"/>
          <w:szCs w:val="20"/>
          <w:lang w:val="lt-LT"/>
        </w:rPr>
        <w:t>standartas</w:t>
      </w:r>
      <w:r w:rsidR="004243C5" w:rsidRPr="001E4D0E">
        <w:rPr>
          <w:rFonts w:ascii="Arial" w:eastAsia="Arial" w:hAnsi="Arial" w:cs="Arial"/>
          <w:bCs/>
          <w:i/>
          <w:iCs/>
          <w:sz w:val="20"/>
          <w:szCs w:val="20"/>
          <w:lang w:val="lt-LT"/>
        </w:rPr>
        <w:t> </w:t>
      </w:r>
      <w:proofErr w:type="spellStart"/>
      <w:r w:rsidR="004243C5" w:rsidRPr="001E4D0E">
        <w:rPr>
          <w:rFonts w:ascii="Arial" w:eastAsia="Arial" w:hAnsi="Arial" w:cs="Arial"/>
          <w:bCs/>
          <w:i/>
          <w:iCs/>
          <w:sz w:val="20"/>
          <w:szCs w:val="20"/>
          <w:lang w:val="lt-LT"/>
        </w:rPr>
        <w:t>RecyClass</w:t>
      </w:r>
      <w:proofErr w:type="spellEnd"/>
      <w:r w:rsidR="004243C5" w:rsidRPr="001E4D0E">
        <w:rPr>
          <w:rFonts w:ascii="Arial" w:eastAsia="Arial" w:hAnsi="Arial" w:cs="Arial"/>
          <w:bCs/>
          <w:i/>
          <w:iCs/>
          <w:sz w:val="20"/>
          <w:szCs w:val="20"/>
          <w:lang w:val="lt-LT"/>
        </w:rPr>
        <w:t> </w:t>
      </w:r>
      <w:r w:rsidR="004243C5" w:rsidRPr="001E4D0E">
        <w:rPr>
          <w:rFonts w:ascii="Arial" w:eastAsia="Arial" w:hAnsi="Arial" w:cs="Arial"/>
          <w:bCs/>
          <w:sz w:val="20"/>
          <w:szCs w:val="20"/>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38E59C0D" w14:textId="4BB06EBA" w:rsidR="00E47EC9" w:rsidRPr="001E4D0E" w:rsidRDefault="00E47EC9" w:rsidP="00C13D30">
      <w:pPr>
        <w:pStyle w:val="Sraopastraipa"/>
        <w:numPr>
          <w:ilvl w:val="1"/>
          <w:numId w:val="9"/>
        </w:numPr>
        <w:tabs>
          <w:tab w:val="left" w:pos="1134"/>
          <w:tab w:val="left" w:pos="1701"/>
        </w:tabs>
        <w:spacing w:after="0" w:line="240" w:lineRule="auto"/>
        <w:ind w:left="0" w:firstLine="567"/>
        <w:jc w:val="both"/>
        <w:rPr>
          <w:rFonts w:ascii="Arial" w:eastAsia="Arial" w:hAnsi="Arial" w:cs="Arial"/>
          <w:bCs/>
          <w:sz w:val="20"/>
          <w:szCs w:val="20"/>
          <w:lang w:val="lt-LT"/>
        </w:rPr>
      </w:pPr>
      <w:bookmarkStart w:id="20" w:name="_Hlk190157960"/>
      <w:r w:rsidRPr="001E4D0E">
        <w:rPr>
          <w:rFonts w:ascii="Arial" w:eastAsia="Arial" w:hAnsi="Arial" w:cs="Arial"/>
          <w:b/>
          <w:sz w:val="20"/>
          <w:szCs w:val="20"/>
          <w:u w:val="single"/>
          <w:lang w:val="lt-LT"/>
        </w:rPr>
        <w:t xml:space="preserve">Gamintojo </w:t>
      </w:r>
      <w:r w:rsidRPr="001E4D0E">
        <w:rPr>
          <w:rFonts w:ascii="Arial" w:eastAsia="Arial" w:hAnsi="Arial" w:cs="Arial"/>
          <w:bCs/>
          <w:sz w:val="20"/>
          <w:szCs w:val="20"/>
          <w:lang w:val="lt-LT"/>
        </w:rPr>
        <w:t xml:space="preserve">sertifikatai arba </w:t>
      </w:r>
      <w:r w:rsidRPr="001E4D0E">
        <w:rPr>
          <w:rFonts w:ascii="Arial" w:eastAsia="Arial" w:hAnsi="Arial" w:cs="Arial"/>
          <w:b/>
          <w:sz w:val="20"/>
          <w:szCs w:val="20"/>
          <w:lang w:val="lt-LT"/>
        </w:rPr>
        <w:t>gamintojo</w:t>
      </w:r>
      <w:r w:rsidRPr="001E4D0E">
        <w:rPr>
          <w:rFonts w:ascii="Arial" w:eastAsia="Arial" w:hAnsi="Arial" w:cs="Arial"/>
          <w:bCs/>
          <w:sz w:val="20"/>
          <w:szCs w:val="20"/>
          <w:lang w:val="lt-LT"/>
        </w:rPr>
        <w:t xml:space="preserve"> atitikties deklaracijos, įrodančios, kad Prekės atitinka Techninėje specifikacijoje nurodytus reikalavimus. Teikiamos dokumentų kopijos turi būti su užrašu „Kopija tikra“, patvirtintos originaliu gamintojo parašu ir spaudu (jei privalo jį turėti pagal LR galiojančius teisės aktus) arba tiekėjo (įgalioto atstovo), teikiančio pasiūlymą, parašu (nurodant pasirašiusio asmens vardą ir pavardę) ir tiekėjo įmonės spaudu (jei privalo jį turėti pagal LR galiojančius teisės aktus). </w:t>
      </w:r>
    </w:p>
    <w:bookmarkEnd w:id="20"/>
    <w:p w14:paraId="5BA0842D" w14:textId="77777777" w:rsidR="00E47EC9" w:rsidRPr="001E4D0E" w:rsidRDefault="00E47EC9" w:rsidP="00C13D30">
      <w:pPr>
        <w:pStyle w:val="Sraopastraipa"/>
        <w:numPr>
          <w:ilvl w:val="1"/>
          <w:numId w:val="9"/>
        </w:numPr>
        <w:tabs>
          <w:tab w:val="left" w:pos="1134"/>
          <w:tab w:val="left" w:pos="1701"/>
        </w:tabs>
        <w:spacing w:after="0" w:line="240" w:lineRule="auto"/>
        <w:ind w:left="0" w:firstLine="567"/>
        <w:jc w:val="both"/>
        <w:rPr>
          <w:rFonts w:ascii="Arial" w:eastAsia="Arial" w:hAnsi="Arial" w:cs="Arial"/>
          <w:b/>
          <w:sz w:val="20"/>
          <w:szCs w:val="20"/>
          <w:lang w:val="lt-LT"/>
        </w:rPr>
      </w:pPr>
      <w:r w:rsidRPr="001E4D0E">
        <w:rPr>
          <w:rFonts w:ascii="Arial" w:eastAsia="Arial" w:hAnsi="Arial" w:cs="Arial"/>
          <w:bCs/>
          <w:sz w:val="20"/>
          <w:szCs w:val="20"/>
          <w:lang w:val="lt-LT"/>
        </w:rPr>
        <w:t xml:space="preserve">Visi Prekės dokumentai turi būti pateikiami lietuvių kalba, o jei dokumento originalas yra kita kalba, </w:t>
      </w:r>
      <w:r w:rsidRPr="001E4D0E">
        <w:rPr>
          <w:rFonts w:ascii="Arial" w:eastAsia="Arial" w:hAnsi="Arial" w:cs="Arial"/>
          <w:b/>
          <w:sz w:val="20"/>
          <w:szCs w:val="20"/>
          <w:lang w:val="lt-LT"/>
        </w:rPr>
        <w:t>turi būti pateikiamas originalus dokumentas bei šio dokumento vertimas į lietuvių kalbą.</w:t>
      </w:r>
    </w:p>
    <w:p w14:paraId="37FB89F1" w14:textId="77777777" w:rsidR="00E47EC9" w:rsidRPr="001E4D0E" w:rsidRDefault="00E47EC9" w:rsidP="00C13D30">
      <w:pPr>
        <w:pStyle w:val="Sraopastraipa"/>
        <w:numPr>
          <w:ilvl w:val="1"/>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Visi prekių dokumentai kiekvienai pozicijai pateikiami tokia tvarka:</w:t>
      </w:r>
    </w:p>
    <w:p w14:paraId="47E7A2FD" w14:textId="77777777"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Kiekvienai pozicijai eilės tvarka įvardinant pozicijos pavadinimą;</w:t>
      </w:r>
    </w:p>
    <w:p w14:paraId="1C64A5D8" w14:textId="4A94AEA9"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 xml:space="preserve">Prekių dokumentai teikiami tiks tiems </w:t>
      </w:r>
      <w:r w:rsidR="00944E35" w:rsidRPr="001E4D0E">
        <w:rPr>
          <w:rFonts w:ascii="Arial" w:eastAsia="Arial" w:hAnsi="Arial" w:cs="Arial"/>
          <w:bCs/>
          <w:sz w:val="20"/>
          <w:szCs w:val="20"/>
          <w:lang w:val="lt-LT"/>
        </w:rPr>
        <w:t xml:space="preserve">prekių </w:t>
      </w:r>
      <w:r w:rsidRPr="001E4D0E">
        <w:rPr>
          <w:rFonts w:ascii="Arial" w:eastAsia="Arial" w:hAnsi="Arial" w:cs="Arial"/>
          <w:bCs/>
          <w:sz w:val="20"/>
          <w:szCs w:val="20"/>
          <w:lang w:val="lt-LT"/>
        </w:rPr>
        <w:t>modeliams, kuriuos Tiekėjas siūlo Pirkėjui (konkretus modelis);</w:t>
      </w:r>
    </w:p>
    <w:p w14:paraId="5C3B1274" w14:textId="77777777"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Prekių gamintojų deklaracijos/sertifikatai lietuvių kalba;</w:t>
      </w:r>
    </w:p>
    <w:p w14:paraId="613FD4D0" w14:textId="6D2C4E50"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Prekių gamintojų deklaracijų/</w:t>
      </w:r>
      <w:r w:rsidR="00082225" w:rsidRPr="001E4D0E">
        <w:rPr>
          <w:rFonts w:ascii="Arial" w:eastAsia="Arial" w:hAnsi="Arial" w:cs="Arial"/>
          <w:bCs/>
          <w:sz w:val="20"/>
          <w:szCs w:val="20"/>
          <w:lang w:val="lt-LT"/>
        </w:rPr>
        <w:t xml:space="preserve">sertifikatų </w:t>
      </w:r>
      <w:r w:rsidRPr="001E4D0E">
        <w:rPr>
          <w:rFonts w:ascii="Arial" w:eastAsia="Arial" w:hAnsi="Arial" w:cs="Arial"/>
          <w:bCs/>
          <w:sz w:val="20"/>
          <w:szCs w:val="20"/>
          <w:lang w:val="lt-LT"/>
        </w:rPr>
        <w:t>originalo kalba kopijos (4.6. punktas);</w:t>
      </w:r>
    </w:p>
    <w:p w14:paraId="68D4263F" w14:textId="77777777" w:rsidR="00E47EC9" w:rsidRPr="001E4D0E" w:rsidRDefault="00E47EC9" w:rsidP="00C13D30">
      <w:pPr>
        <w:pStyle w:val="Sraopastraipa"/>
        <w:numPr>
          <w:ilvl w:val="2"/>
          <w:numId w:val="9"/>
        </w:numPr>
        <w:tabs>
          <w:tab w:val="left" w:pos="1134"/>
          <w:tab w:val="left" w:pos="1701"/>
        </w:tabs>
        <w:spacing w:after="0" w:line="240" w:lineRule="auto"/>
        <w:ind w:left="0" w:firstLine="567"/>
        <w:jc w:val="both"/>
        <w:rPr>
          <w:rFonts w:ascii="Arial" w:eastAsia="Arial" w:hAnsi="Arial" w:cs="Arial"/>
          <w:bCs/>
          <w:sz w:val="20"/>
          <w:szCs w:val="20"/>
          <w:u w:val="single"/>
          <w:lang w:val="lt-LT"/>
        </w:rPr>
      </w:pPr>
      <w:r w:rsidRPr="001E4D0E">
        <w:rPr>
          <w:rFonts w:ascii="Arial" w:eastAsia="Arial" w:hAnsi="Arial" w:cs="Arial"/>
          <w:bCs/>
          <w:sz w:val="20"/>
          <w:szCs w:val="20"/>
          <w:u w:val="single"/>
          <w:lang w:val="lt-LT"/>
        </w:rPr>
        <w:t>Nepateikus dokumentų aukščiau nustatyta eilės tvarka, dokumentai nebus vertinami.</w:t>
      </w:r>
    </w:p>
    <w:p w14:paraId="2DCC344D" w14:textId="77777777" w:rsidR="00E47EC9" w:rsidRPr="001E4D0E" w:rsidRDefault="00E47EC9" w:rsidP="00C13D30">
      <w:pPr>
        <w:pStyle w:val="Sraopastraipa"/>
        <w:numPr>
          <w:ilvl w:val="1"/>
          <w:numId w:val="9"/>
        </w:numPr>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Prekės tiekiamos ir priimamos pagal nustatytas sutartyje sąlygas.</w:t>
      </w:r>
    </w:p>
    <w:p w14:paraId="0DFF39A7" w14:textId="77777777" w:rsidR="00E47EC9" w:rsidRPr="001E4D0E" w:rsidRDefault="00E47EC9" w:rsidP="00C13D30">
      <w:pPr>
        <w:pStyle w:val="Sraopastraipa"/>
        <w:numPr>
          <w:ilvl w:val="1"/>
          <w:numId w:val="9"/>
        </w:numPr>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Dokumentai, kuriuos reikia pateikti kartu su prekėmis:</w:t>
      </w:r>
    </w:p>
    <w:p w14:paraId="135380AE" w14:textId="77777777" w:rsidR="00E47EC9" w:rsidRPr="001E4D0E" w:rsidRDefault="00E47EC9" w:rsidP="00C13D30">
      <w:pPr>
        <w:pStyle w:val="Sraopastraipa"/>
        <w:numPr>
          <w:ilvl w:val="2"/>
          <w:numId w:val="9"/>
        </w:numPr>
        <w:spacing w:after="0" w:line="240" w:lineRule="auto"/>
        <w:ind w:left="0" w:firstLine="567"/>
        <w:jc w:val="both"/>
        <w:rPr>
          <w:rFonts w:ascii="Arial" w:eastAsia="Arial" w:hAnsi="Arial" w:cs="Arial"/>
          <w:bCs/>
          <w:sz w:val="20"/>
          <w:szCs w:val="20"/>
          <w:lang w:val="lt-LT"/>
        </w:rPr>
      </w:pPr>
      <w:r w:rsidRPr="001E4D0E">
        <w:rPr>
          <w:rFonts w:ascii="Arial" w:eastAsia="Arial" w:hAnsi="Arial" w:cs="Arial"/>
          <w:bCs/>
          <w:sz w:val="20"/>
          <w:szCs w:val="20"/>
          <w:lang w:val="lt-LT"/>
        </w:rPr>
        <w:t>Prekių naudojimo ir priežiūros instrukcijos lietuvių kalba;</w:t>
      </w:r>
    </w:p>
    <w:p w14:paraId="7BE55F3E" w14:textId="77777777" w:rsidR="00CF2024" w:rsidRPr="001E4D0E" w:rsidRDefault="00CF2024" w:rsidP="00E47EC9">
      <w:pPr>
        <w:ind w:firstLine="567"/>
        <w:jc w:val="both"/>
        <w:rPr>
          <w:rFonts w:ascii="Arial" w:eastAsia="Arial" w:hAnsi="Arial" w:cs="Arial"/>
          <w:b/>
          <w:sz w:val="20"/>
          <w:szCs w:val="20"/>
        </w:rPr>
      </w:pPr>
    </w:p>
    <w:p w14:paraId="057C51DB" w14:textId="3B6063E7" w:rsidR="00E47EC9" w:rsidRPr="001E4D0E" w:rsidRDefault="00E47EC9" w:rsidP="00E47EC9">
      <w:pPr>
        <w:ind w:firstLine="567"/>
        <w:jc w:val="both"/>
        <w:rPr>
          <w:rFonts w:ascii="Arial" w:eastAsia="Arial" w:hAnsi="Arial" w:cs="Arial"/>
          <w:b/>
          <w:sz w:val="20"/>
          <w:szCs w:val="20"/>
        </w:rPr>
      </w:pPr>
      <w:r w:rsidRPr="001E4D0E">
        <w:rPr>
          <w:rFonts w:ascii="Arial" w:eastAsia="Arial" w:hAnsi="Arial" w:cs="Arial"/>
          <w:b/>
          <w:sz w:val="20"/>
          <w:szCs w:val="20"/>
        </w:rPr>
        <w:t>5. TECHNINĖS SPECIFIKACIJOS PRIEDAI</w:t>
      </w:r>
    </w:p>
    <w:p w14:paraId="0D5CEC58" w14:textId="77777777" w:rsidR="00E47EC9" w:rsidRPr="001E4D0E" w:rsidRDefault="00E47EC9" w:rsidP="00E47EC9">
      <w:pPr>
        <w:ind w:firstLine="567"/>
        <w:jc w:val="both"/>
        <w:rPr>
          <w:rFonts w:ascii="Arial" w:eastAsia="Arial" w:hAnsi="Arial" w:cs="Arial"/>
          <w:b/>
          <w:sz w:val="20"/>
          <w:szCs w:val="20"/>
        </w:rPr>
      </w:pPr>
    </w:p>
    <w:p w14:paraId="45754896" w14:textId="77777777" w:rsidR="004D1305" w:rsidRPr="001E4D0E" w:rsidRDefault="00952B67" w:rsidP="00FD0AA1">
      <w:pPr>
        <w:ind w:firstLine="567"/>
        <w:jc w:val="both"/>
        <w:rPr>
          <w:rFonts w:ascii="Arial" w:eastAsia="Arial" w:hAnsi="Arial" w:cs="Arial"/>
          <w:b/>
          <w:sz w:val="20"/>
          <w:szCs w:val="20"/>
        </w:rPr>
      </w:pPr>
      <w:r w:rsidRPr="001E4D0E">
        <w:rPr>
          <w:rFonts w:ascii="Arial" w:eastAsia="Arial" w:hAnsi="Arial" w:cs="Arial"/>
          <w:b/>
          <w:sz w:val="20"/>
          <w:szCs w:val="20"/>
        </w:rPr>
        <w:t>P</w:t>
      </w:r>
      <w:r w:rsidR="004D1305" w:rsidRPr="001E4D0E">
        <w:rPr>
          <w:rFonts w:ascii="Arial" w:eastAsia="Arial" w:hAnsi="Arial" w:cs="Arial"/>
          <w:b/>
          <w:sz w:val="20"/>
          <w:szCs w:val="20"/>
        </w:rPr>
        <w:t>ridedama:</w:t>
      </w:r>
    </w:p>
    <w:p w14:paraId="0CD25E9C" w14:textId="64E7FE28" w:rsidR="00FD0AA1" w:rsidRPr="001E4D0E" w:rsidRDefault="00E47EC9" w:rsidP="00E339C3">
      <w:pPr>
        <w:ind w:firstLine="567"/>
        <w:jc w:val="both"/>
        <w:rPr>
          <w:rFonts w:ascii="Arial" w:eastAsia="Arial" w:hAnsi="Arial" w:cs="Arial"/>
          <w:color w:val="70AD47" w:themeColor="accent6"/>
          <w:sz w:val="20"/>
          <w:szCs w:val="20"/>
        </w:rPr>
      </w:pPr>
      <w:r w:rsidRPr="001E4D0E">
        <w:rPr>
          <w:rFonts w:ascii="Arial" w:eastAsia="Arial" w:hAnsi="Arial" w:cs="Arial"/>
          <w:b/>
          <w:sz w:val="20"/>
          <w:szCs w:val="20"/>
        </w:rPr>
        <w:t xml:space="preserve">1 priedas. </w:t>
      </w:r>
      <w:r w:rsidRPr="001E4D0E">
        <w:rPr>
          <w:rFonts w:ascii="Arial" w:eastAsia="Arial" w:hAnsi="Arial" w:cs="Arial"/>
          <w:sz w:val="20"/>
          <w:szCs w:val="20"/>
        </w:rPr>
        <w:t>VĮ Valstybinių miškų urėdijos prekių pristatymo vietos</w:t>
      </w:r>
      <w:r w:rsidR="00FD0AA1" w:rsidRPr="001E4D0E">
        <w:rPr>
          <w:rFonts w:ascii="Arial" w:eastAsia="Arial" w:hAnsi="Arial" w:cs="Arial"/>
          <w:sz w:val="20"/>
          <w:szCs w:val="20"/>
        </w:rPr>
        <w:t xml:space="preserve">, </w:t>
      </w:r>
      <w:r w:rsidRPr="001E4D0E">
        <w:rPr>
          <w:rFonts w:ascii="Arial" w:eastAsia="Arial" w:hAnsi="Arial" w:cs="Arial"/>
          <w:sz w:val="20"/>
          <w:szCs w:val="20"/>
        </w:rPr>
        <w:t>adresai</w:t>
      </w:r>
      <w:r w:rsidR="00FD0AA1" w:rsidRPr="001E4D0E">
        <w:rPr>
          <w:rFonts w:ascii="Arial" w:eastAsia="Arial" w:hAnsi="Arial" w:cs="Arial"/>
          <w:sz w:val="20"/>
          <w:szCs w:val="20"/>
        </w:rPr>
        <w:t xml:space="preserve">, atsakingų </w:t>
      </w:r>
      <w:r w:rsidR="00CF2024" w:rsidRPr="001E4D0E">
        <w:rPr>
          <w:rFonts w:ascii="Arial" w:eastAsia="Arial" w:hAnsi="Arial" w:cs="Arial"/>
          <w:sz w:val="20"/>
          <w:szCs w:val="20"/>
        </w:rPr>
        <w:t xml:space="preserve">darbuotojų </w:t>
      </w:r>
      <w:r w:rsidR="00FD0AA1" w:rsidRPr="001E4D0E">
        <w:rPr>
          <w:rFonts w:ascii="Arial" w:eastAsia="Arial" w:hAnsi="Arial" w:cs="Arial"/>
          <w:sz w:val="20"/>
          <w:szCs w:val="20"/>
        </w:rPr>
        <w:t xml:space="preserve">už prekių priėmimą, </w:t>
      </w:r>
      <w:r w:rsidR="00FD0AA1" w:rsidRPr="001F2E35">
        <w:rPr>
          <w:rFonts w:ascii="Arial" w:eastAsia="Arial" w:hAnsi="Arial" w:cs="Arial"/>
          <w:sz w:val="20"/>
          <w:szCs w:val="20"/>
        </w:rPr>
        <w:t>sąrašas</w:t>
      </w:r>
      <w:r w:rsidR="00FD0AA1" w:rsidRPr="001E4D0E">
        <w:rPr>
          <w:rFonts w:ascii="Arial" w:eastAsia="Arial" w:hAnsi="Arial" w:cs="Arial"/>
          <w:color w:val="70AD47" w:themeColor="accent6"/>
          <w:sz w:val="20"/>
          <w:szCs w:val="20"/>
        </w:rPr>
        <w:t xml:space="preserve"> </w:t>
      </w:r>
    </w:p>
    <w:p w14:paraId="0469AAC9" w14:textId="66D2D149" w:rsidR="003057EB" w:rsidRPr="001E4D0E" w:rsidRDefault="00CA47DC" w:rsidP="001F2E35">
      <w:pPr>
        <w:ind w:firstLine="567"/>
        <w:jc w:val="both"/>
        <w:rPr>
          <w:rFonts w:ascii="Arial" w:hAnsi="Arial" w:cs="Arial"/>
          <w:color w:val="000000"/>
          <w:sz w:val="20"/>
          <w:szCs w:val="20"/>
        </w:rPr>
      </w:pPr>
      <w:r w:rsidRPr="001E4D0E">
        <w:rPr>
          <w:rFonts w:ascii="Arial" w:eastAsia="Arial" w:hAnsi="Arial" w:cs="Arial"/>
          <w:b/>
          <w:bCs/>
          <w:sz w:val="20"/>
          <w:szCs w:val="20"/>
        </w:rPr>
        <w:t>2 priedas</w:t>
      </w:r>
      <w:r w:rsidRPr="001E4D0E">
        <w:rPr>
          <w:rFonts w:ascii="Arial" w:eastAsia="Arial" w:hAnsi="Arial" w:cs="Arial"/>
          <w:color w:val="70AD47" w:themeColor="accent6"/>
          <w:sz w:val="20"/>
          <w:szCs w:val="20"/>
        </w:rPr>
        <w:t>.</w:t>
      </w:r>
      <w:r w:rsidRPr="001E4D0E">
        <w:rPr>
          <w:rFonts w:ascii="Arial" w:hAnsi="Arial" w:cs="Arial"/>
          <w:sz w:val="20"/>
          <w:szCs w:val="20"/>
        </w:rPr>
        <w:t xml:space="preserve"> </w:t>
      </w:r>
      <w:r w:rsidR="003057EB" w:rsidRPr="001E4D0E">
        <w:rPr>
          <w:rFonts w:ascii="Arial" w:hAnsi="Arial" w:cs="Arial"/>
          <w:color w:val="000000"/>
          <w:sz w:val="20"/>
          <w:szCs w:val="20"/>
        </w:rPr>
        <w:t xml:space="preserve">2 </w:t>
      </w:r>
      <w:proofErr w:type="spellStart"/>
      <w:r w:rsidR="003057EB" w:rsidRPr="001E4D0E">
        <w:rPr>
          <w:rFonts w:ascii="Arial" w:hAnsi="Arial" w:cs="Arial"/>
          <w:color w:val="000000"/>
          <w:sz w:val="20"/>
          <w:szCs w:val="20"/>
        </w:rPr>
        <w:t>p.o.d</w:t>
      </w:r>
      <w:proofErr w:type="spellEnd"/>
      <w:r w:rsidR="003057EB" w:rsidRPr="001E4D0E">
        <w:rPr>
          <w:rFonts w:ascii="Arial" w:hAnsi="Arial" w:cs="Arial"/>
          <w:color w:val="000000"/>
          <w:sz w:val="20"/>
          <w:szCs w:val="20"/>
        </w:rPr>
        <w:t>. Gerai matomų darbo drabužių atitikties techninės specifikacijos reikalavimams palyginamoji lentelė</w:t>
      </w:r>
    </w:p>
    <w:p w14:paraId="41FCC9AD" w14:textId="59E46E6C" w:rsidR="007278B3" w:rsidRPr="001E4D0E" w:rsidRDefault="007278B3" w:rsidP="003057EB">
      <w:pPr>
        <w:jc w:val="both"/>
        <w:rPr>
          <w:rFonts w:ascii="Arial" w:hAnsi="Arial" w:cs="Arial"/>
          <w:b/>
          <w:bCs/>
          <w:color w:val="000000"/>
          <w:sz w:val="18"/>
          <w:szCs w:val="18"/>
        </w:rPr>
      </w:pPr>
    </w:p>
    <w:p w14:paraId="5F4038BE" w14:textId="4C0378D5" w:rsidR="00532781" w:rsidRPr="001E4D0E" w:rsidRDefault="00532781" w:rsidP="00CA47DC">
      <w:pPr>
        <w:ind w:firstLine="567"/>
        <w:jc w:val="both"/>
        <w:rPr>
          <w:rFonts w:ascii="Arial" w:eastAsia="Arial" w:hAnsi="Arial" w:cs="Arial"/>
          <w:color w:val="70AD47" w:themeColor="accent6"/>
          <w:sz w:val="20"/>
          <w:szCs w:val="20"/>
        </w:rPr>
      </w:pPr>
    </w:p>
    <w:p w14:paraId="40E39EC5" w14:textId="7D8436B3" w:rsidR="00E47EC9" w:rsidRPr="001E4D0E" w:rsidRDefault="00E47EC9" w:rsidP="00E47EC9">
      <w:pPr>
        <w:ind w:firstLine="567"/>
        <w:jc w:val="both"/>
        <w:rPr>
          <w:rFonts w:ascii="Arial" w:eastAsia="Arial" w:hAnsi="Arial" w:cs="Arial"/>
          <w:sz w:val="20"/>
          <w:szCs w:val="20"/>
        </w:rPr>
      </w:pPr>
    </w:p>
    <w:p w14:paraId="27061301" w14:textId="45A0B5C3" w:rsidR="00944E35" w:rsidRPr="001E4D0E" w:rsidRDefault="00944E35" w:rsidP="00E47EC9">
      <w:pPr>
        <w:suppressAutoHyphens/>
        <w:jc w:val="right"/>
        <w:rPr>
          <w:rFonts w:ascii="Arial" w:eastAsia="Arial" w:hAnsi="Arial" w:cs="Arial"/>
          <w:sz w:val="20"/>
          <w:szCs w:val="20"/>
        </w:rPr>
      </w:pPr>
      <w:r w:rsidRPr="001E4D0E">
        <w:rPr>
          <w:rFonts w:ascii="Arial" w:eastAsia="Arial" w:hAnsi="Arial" w:cs="Arial"/>
          <w:sz w:val="20"/>
          <w:szCs w:val="20"/>
        </w:rPr>
        <w:br w:type="page"/>
      </w:r>
    </w:p>
    <w:p w14:paraId="14779701" w14:textId="2EB436FB" w:rsidR="00E47EC9" w:rsidRPr="001E4D0E" w:rsidRDefault="00E47EC9" w:rsidP="00601942">
      <w:pPr>
        <w:suppressAutoHyphens/>
        <w:ind w:left="6804"/>
        <w:jc w:val="both"/>
        <w:rPr>
          <w:rFonts w:ascii="Arial" w:eastAsia="Arial" w:hAnsi="Arial" w:cs="Arial"/>
          <w:sz w:val="20"/>
          <w:szCs w:val="20"/>
        </w:rPr>
      </w:pPr>
      <w:r w:rsidRPr="001E4D0E">
        <w:rPr>
          <w:rFonts w:ascii="Arial" w:eastAsia="Arial" w:hAnsi="Arial" w:cs="Arial"/>
          <w:sz w:val="20"/>
          <w:szCs w:val="20"/>
        </w:rPr>
        <w:lastRenderedPageBreak/>
        <w:t>Asmeninių apsaugos priemonių</w:t>
      </w:r>
      <w:r w:rsidR="00601942" w:rsidRPr="001E4D0E">
        <w:rPr>
          <w:rFonts w:ascii="Arial" w:eastAsia="Arial" w:hAnsi="Arial" w:cs="Arial"/>
          <w:sz w:val="20"/>
          <w:szCs w:val="20"/>
        </w:rPr>
        <w:t xml:space="preserve">  kūno apsaugai </w:t>
      </w:r>
      <w:r w:rsidRPr="001E4D0E">
        <w:rPr>
          <w:rFonts w:ascii="Arial" w:eastAsia="Arial" w:hAnsi="Arial" w:cs="Arial"/>
          <w:sz w:val="20"/>
          <w:szCs w:val="20"/>
        </w:rPr>
        <w:t xml:space="preserve">techninės specifikacijos </w:t>
      </w:r>
    </w:p>
    <w:p w14:paraId="4AE8C672" w14:textId="77777777" w:rsidR="00E47EC9" w:rsidRPr="001E4D0E" w:rsidRDefault="00E47EC9" w:rsidP="00944E35">
      <w:pPr>
        <w:suppressAutoHyphens/>
        <w:ind w:left="6804"/>
        <w:jc w:val="both"/>
        <w:rPr>
          <w:rFonts w:ascii="Arial" w:eastAsia="Arial" w:hAnsi="Arial" w:cs="Arial"/>
          <w:sz w:val="20"/>
          <w:szCs w:val="20"/>
        </w:rPr>
      </w:pPr>
      <w:r w:rsidRPr="001E4D0E">
        <w:rPr>
          <w:rFonts w:ascii="Arial" w:eastAsia="Arial" w:hAnsi="Arial" w:cs="Arial"/>
          <w:sz w:val="20"/>
          <w:szCs w:val="20"/>
        </w:rPr>
        <w:t>1 priedas</w:t>
      </w:r>
    </w:p>
    <w:p w14:paraId="5F11EF62" w14:textId="77777777" w:rsidR="00E47EC9" w:rsidRPr="001E4D0E" w:rsidRDefault="00E47EC9" w:rsidP="00E47EC9">
      <w:pPr>
        <w:suppressAutoHyphens/>
        <w:ind w:left="4962"/>
        <w:rPr>
          <w:rFonts w:ascii="Arial" w:eastAsia="Arial" w:hAnsi="Arial" w:cs="Arial"/>
          <w:sz w:val="20"/>
          <w:szCs w:val="20"/>
        </w:rPr>
      </w:pPr>
    </w:p>
    <w:p w14:paraId="798CEC53" w14:textId="77777777" w:rsidR="001712C1" w:rsidRPr="001E4D0E" w:rsidRDefault="00E47EC9" w:rsidP="00E47EC9">
      <w:pPr>
        <w:suppressAutoHyphens/>
        <w:jc w:val="center"/>
        <w:rPr>
          <w:rFonts w:ascii="Arial" w:eastAsia="Arial" w:hAnsi="Arial" w:cs="Arial"/>
          <w:b/>
          <w:bCs/>
          <w:sz w:val="20"/>
          <w:szCs w:val="20"/>
        </w:rPr>
      </w:pPr>
      <w:r w:rsidRPr="001E4D0E">
        <w:rPr>
          <w:rFonts w:ascii="Arial" w:eastAsia="Arial" w:hAnsi="Arial" w:cs="Arial"/>
          <w:b/>
          <w:bCs/>
          <w:sz w:val="20"/>
          <w:szCs w:val="20"/>
        </w:rPr>
        <w:t>VĮ Valstybinių miškų urėdijos</w:t>
      </w:r>
    </w:p>
    <w:p w14:paraId="42435B73" w14:textId="73A163CF" w:rsidR="00E47EC9" w:rsidRPr="001E4D0E" w:rsidRDefault="001712C1" w:rsidP="00E47EC9">
      <w:pPr>
        <w:suppressAutoHyphens/>
        <w:jc w:val="center"/>
        <w:rPr>
          <w:rFonts w:ascii="Arial" w:eastAsia="Arial" w:hAnsi="Arial" w:cs="Arial"/>
          <w:b/>
          <w:bCs/>
          <w:sz w:val="20"/>
          <w:szCs w:val="20"/>
        </w:rPr>
      </w:pPr>
      <w:r w:rsidRPr="001E4D0E">
        <w:rPr>
          <w:rFonts w:ascii="Arial" w:eastAsia="Arial" w:hAnsi="Arial" w:cs="Arial"/>
          <w:b/>
          <w:bCs/>
          <w:sz w:val="20"/>
          <w:szCs w:val="20"/>
        </w:rPr>
        <w:t xml:space="preserve">Prekių </w:t>
      </w:r>
      <w:r w:rsidR="00E47EC9" w:rsidRPr="001E4D0E">
        <w:rPr>
          <w:rFonts w:ascii="Arial" w:eastAsia="Arial" w:hAnsi="Arial" w:cs="Arial"/>
          <w:b/>
          <w:bCs/>
          <w:sz w:val="20"/>
          <w:szCs w:val="20"/>
        </w:rPr>
        <w:t>pristatymo vietos</w:t>
      </w:r>
      <w:r w:rsidR="00C52BC2" w:rsidRPr="001E4D0E">
        <w:rPr>
          <w:rFonts w:ascii="Arial" w:eastAsia="Arial" w:hAnsi="Arial" w:cs="Arial"/>
          <w:b/>
          <w:bCs/>
          <w:sz w:val="20"/>
          <w:szCs w:val="20"/>
        </w:rPr>
        <w:t xml:space="preserve">, </w:t>
      </w:r>
      <w:r w:rsidR="00E47EC9" w:rsidRPr="001E4D0E">
        <w:rPr>
          <w:rFonts w:ascii="Arial" w:eastAsia="Arial" w:hAnsi="Arial" w:cs="Arial"/>
          <w:b/>
          <w:bCs/>
          <w:sz w:val="20"/>
          <w:szCs w:val="20"/>
        </w:rPr>
        <w:t>adresai</w:t>
      </w:r>
      <w:r w:rsidR="00C52BC2" w:rsidRPr="001E4D0E">
        <w:rPr>
          <w:rFonts w:ascii="Arial" w:eastAsia="Arial" w:hAnsi="Arial" w:cs="Arial"/>
          <w:b/>
          <w:bCs/>
          <w:sz w:val="20"/>
          <w:szCs w:val="20"/>
        </w:rPr>
        <w:t>, atsakingų darbuotojų už prekių priėmimą sąrašas</w:t>
      </w:r>
    </w:p>
    <w:p w14:paraId="2D1826F1" w14:textId="77777777" w:rsidR="00E47EC9" w:rsidRPr="001E4D0E" w:rsidRDefault="00E47EC9" w:rsidP="00E47EC9">
      <w:pPr>
        <w:suppressAutoHyphens/>
        <w:rPr>
          <w:rFonts w:ascii="Arial" w:eastAsia="Arial" w:hAnsi="Arial" w:cs="Arial"/>
          <w:sz w:val="20"/>
          <w:szCs w:val="20"/>
        </w:rPr>
      </w:pPr>
    </w:p>
    <w:tbl>
      <w:tblPr>
        <w:tblW w:w="9634" w:type="dxa"/>
        <w:tblCellMar>
          <w:left w:w="10" w:type="dxa"/>
          <w:right w:w="10" w:type="dxa"/>
        </w:tblCellMar>
        <w:tblLook w:val="04A0" w:firstRow="1" w:lastRow="0" w:firstColumn="1" w:lastColumn="0" w:noHBand="0" w:noVBand="1"/>
      </w:tblPr>
      <w:tblGrid>
        <w:gridCol w:w="494"/>
        <w:gridCol w:w="1696"/>
        <w:gridCol w:w="4046"/>
        <w:gridCol w:w="3398"/>
      </w:tblGrid>
      <w:tr w:rsidR="001F2E35" w:rsidRPr="00011E7D" w14:paraId="2A9B3F12" w14:textId="77777777" w:rsidTr="00B121DA">
        <w:trPr>
          <w:trHeight w:val="893"/>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6A2081"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sz w:val="20"/>
                <w:szCs w:val="20"/>
              </w:rPr>
              <w:t>Eil.</w:t>
            </w:r>
          </w:p>
          <w:p w14:paraId="086DCA5C"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sz w:val="20"/>
                <w:szCs w:val="20"/>
              </w:rPr>
              <w:t>Nr.</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F8E88F"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sz w:val="20"/>
                <w:szCs w:val="20"/>
              </w:rPr>
              <w:t xml:space="preserve">CA/RP/MP </w:t>
            </w:r>
          </w:p>
          <w:p w14:paraId="45FEBE8B"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sz w:val="20"/>
                <w:szCs w:val="20"/>
              </w:rPr>
              <w:t>pavadinimas</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E0B96E"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sz w:val="20"/>
                <w:szCs w:val="20"/>
              </w:rPr>
              <w:t>Adresas</w:t>
            </w:r>
          </w:p>
        </w:tc>
        <w:tc>
          <w:tcPr>
            <w:tcW w:w="33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36901F"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sz w:val="20"/>
                <w:szCs w:val="20"/>
              </w:rPr>
              <w:t>Paslaugų priimti atsakingo asmens kontaktiniai duomenys:</w:t>
            </w:r>
          </w:p>
          <w:p w14:paraId="0843C2F7"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bCs/>
                <w:sz w:val="20"/>
                <w:szCs w:val="20"/>
              </w:rPr>
              <w:t>(</w:t>
            </w:r>
            <w:r w:rsidRPr="00EC4AF2">
              <w:rPr>
                <w:rFonts w:ascii="Arial" w:hAnsi="Arial" w:cs="Arial"/>
                <w:bCs/>
                <w:i/>
                <w:iCs/>
                <w:sz w:val="20"/>
                <w:szCs w:val="20"/>
              </w:rPr>
              <w:t>p</w:t>
            </w:r>
            <w:r w:rsidRPr="00EC4AF2">
              <w:rPr>
                <w:rFonts w:ascii="Arial" w:hAnsi="Arial" w:cs="Arial"/>
                <w:i/>
                <w:iCs/>
                <w:sz w:val="20"/>
                <w:szCs w:val="20"/>
              </w:rPr>
              <w:t>areigybių pavadinimas, vardas, pavardė, telefono Nr., el. paštas</w:t>
            </w:r>
            <w:r w:rsidRPr="00011E7D">
              <w:rPr>
                <w:rFonts w:ascii="Arial" w:hAnsi="Arial" w:cs="Arial"/>
                <w:sz w:val="20"/>
                <w:szCs w:val="20"/>
                <w:highlight w:val="yellow"/>
              </w:rPr>
              <w:t>)</w:t>
            </w:r>
          </w:p>
        </w:tc>
      </w:tr>
      <w:tr w:rsidR="001F2E35" w:rsidRPr="00011E7D" w14:paraId="0017C8C4" w14:textId="77777777" w:rsidTr="00B121DA">
        <w:trPr>
          <w:trHeight w:val="166"/>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CF5801"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bCs/>
                <w:i/>
                <w:iCs/>
                <w:sz w:val="20"/>
                <w:szCs w:val="20"/>
              </w:rPr>
              <w:t>1</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6FD642"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bCs/>
                <w:i/>
                <w:iCs/>
                <w:sz w:val="20"/>
                <w:szCs w:val="20"/>
              </w:rPr>
              <w:t>2</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7B8F25"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bCs/>
                <w:i/>
                <w:iCs/>
                <w:sz w:val="20"/>
                <w:szCs w:val="20"/>
              </w:rPr>
              <w:t>3</w:t>
            </w:r>
          </w:p>
        </w:tc>
        <w:tc>
          <w:tcPr>
            <w:tcW w:w="33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2F713B" w14:textId="77777777" w:rsidR="001F2E35" w:rsidRPr="00011E7D" w:rsidRDefault="001F2E35" w:rsidP="00B121DA">
            <w:pPr>
              <w:suppressAutoHyphens/>
              <w:autoSpaceDN w:val="0"/>
              <w:jc w:val="center"/>
              <w:rPr>
                <w:rFonts w:ascii="Arial" w:hAnsi="Arial" w:cs="Arial"/>
                <w:sz w:val="20"/>
                <w:szCs w:val="20"/>
              </w:rPr>
            </w:pPr>
            <w:r w:rsidRPr="00011E7D">
              <w:rPr>
                <w:rFonts w:ascii="Arial" w:hAnsi="Arial" w:cs="Arial"/>
                <w:sz w:val="20"/>
                <w:szCs w:val="20"/>
              </w:rPr>
              <w:t>4</w:t>
            </w:r>
          </w:p>
        </w:tc>
      </w:tr>
      <w:tr w:rsidR="001F2E35" w:rsidRPr="00EC4AF2" w14:paraId="7AA262CF" w14:textId="77777777" w:rsidTr="00B121DA">
        <w:trPr>
          <w:trHeight w:val="395"/>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7DC2FF" w14:textId="77777777" w:rsidR="001F2E35" w:rsidRPr="00EC4AF2" w:rsidRDefault="001F2E35" w:rsidP="00B121DA">
            <w:pPr>
              <w:suppressAutoHyphens/>
              <w:autoSpaceDN w:val="0"/>
              <w:jc w:val="center"/>
              <w:rPr>
                <w:rFonts w:ascii="Arial" w:hAnsi="Arial" w:cs="Arial"/>
                <w:bCs/>
                <w:sz w:val="20"/>
                <w:szCs w:val="20"/>
              </w:rPr>
            </w:pPr>
            <w:r w:rsidRPr="00EC4AF2">
              <w:rPr>
                <w:rFonts w:ascii="Arial" w:hAnsi="Arial" w:cs="Arial"/>
                <w:sz w:val="20"/>
                <w:szCs w:val="20"/>
              </w:rPr>
              <w:t>1</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AE8888"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Centrinė administracija</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B88CFE"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Savanorių pr. 176, LT-03154 Vilnius</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05BFF7" w14:textId="4ED4755A" w:rsidR="001F2E35" w:rsidRPr="00EC4AF2" w:rsidRDefault="001F2E35" w:rsidP="00B121DA">
            <w:pPr>
              <w:suppressAutoHyphens/>
              <w:autoSpaceDN w:val="0"/>
              <w:jc w:val="center"/>
              <w:rPr>
                <w:rFonts w:ascii="Arial" w:hAnsi="Arial" w:cs="Arial"/>
                <w:bCs/>
                <w:i/>
                <w:iCs/>
                <w:sz w:val="20"/>
                <w:szCs w:val="20"/>
              </w:rPr>
            </w:pPr>
          </w:p>
        </w:tc>
      </w:tr>
      <w:tr w:rsidR="001F2E35" w:rsidRPr="00EC4AF2" w14:paraId="4412B4B1" w14:textId="77777777" w:rsidTr="00B121DA">
        <w:trPr>
          <w:trHeight w:val="503"/>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B5979C" w14:textId="77777777" w:rsidR="001F2E35" w:rsidRPr="00EC4AF2" w:rsidRDefault="001F2E35" w:rsidP="00B121DA">
            <w:pPr>
              <w:suppressAutoHyphens/>
              <w:autoSpaceDN w:val="0"/>
              <w:jc w:val="center"/>
              <w:rPr>
                <w:rFonts w:ascii="Arial" w:hAnsi="Arial" w:cs="Arial"/>
                <w:bCs/>
                <w:sz w:val="20"/>
                <w:szCs w:val="20"/>
              </w:rPr>
            </w:pPr>
            <w:r w:rsidRPr="00EC4AF2">
              <w:rPr>
                <w:rFonts w:ascii="Arial" w:hAnsi="Arial" w:cs="Arial"/>
                <w:sz w:val="20"/>
                <w:szCs w:val="20"/>
              </w:rPr>
              <w:t>2</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86119D"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Centrinė administracija</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5E9AFC"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Pramonės pr. 11A-9, LT-51327 Kaunas</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6CA56A" w14:textId="47A6D057" w:rsidR="001F2E35" w:rsidRPr="00EC4AF2" w:rsidRDefault="001F2E35" w:rsidP="00B121DA">
            <w:pPr>
              <w:suppressAutoHyphens/>
              <w:autoSpaceDN w:val="0"/>
              <w:jc w:val="center"/>
              <w:rPr>
                <w:rFonts w:ascii="Arial" w:hAnsi="Arial" w:cs="Arial"/>
                <w:bCs/>
                <w:i/>
                <w:iCs/>
                <w:sz w:val="20"/>
                <w:szCs w:val="20"/>
              </w:rPr>
            </w:pPr>
          </w:p>
        </w:tc>
      </w:tr>
      <w:tr w:rsidR="001F2E35" w:rsidRPr="00EC4AF2" w14:paraId="17ACD514" w14:textId="77777777" w:rsidTr="00B121DA">
        <w:trPr>
          <w:trHeight w:val="452"/>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AAB455"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3</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D4E609"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Anykščių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89DA36"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Vilniaus g. 101, 29142 Anykščiai</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97693B" w14:textId="659380DB" w:rsidR="001F2E35" w:rsidRPr="00EC4AF2" w:rsidRDefault="001F2E35" w:rsidP="00B121DA">
            <w:pPr>
              <w:suppressAutoHyphens/>
              <w:autoSpaceDN w:val="0"/>
              <w:jc w:val="center"/>
              <w:rPr>
                <w:rFonts w:ascii="Arial" w:hAnsi="Arial" w:cs="Arial"/>
                <w:bCs/>
                <w:i/>
                <w:iCs/>
                <w:sz w:val="20"/>
                <w:szCs w:val="20"/>
              </w:rPr>
            </w:pPr>
          </w:p>
        </w:tc>
      </w:tr>
      <w:tr w:rsidR="001F2E35" w:rsidRPr="00EC4AF2" w14:paraId="18E98D50"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770F2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4</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8DD995"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Biržų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E117BA"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J. Basanavičiaus g.62, 41164 Biržai</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57F1F2" w14:textId="66C336EF" w:rsidR="001F2E35" w:rsidRPr="00EC4AF2" w:rsidRDefault="001F2E35" w:rsidP="00B121DA">
            <w:pPr>
              <w:suppressAutoHyphens/>
              <w:autoSpaceDN w:val="0"/>
              <w:jc w:val="center"/>
              <w:rPr>
                <w:rFonts w:ascii="Arial" w:hAnsi="Arial" w:cs="Arial"/>
                <w:bCs/>
                <w:i/>
                <w:iCs/>
                <w:sz w:val="20"/>
                <w:szCs w:val="20"/>
              </w:rPr>
            </w:pPr>
          </w:p>
        </w:tc>
      </w:tr>
      <w:tr w:rsidR="001F2E35" w:rsidRPr="00EC4AF2" w14:paraId="652855BB"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DEE99D"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5</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B504AD"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Druskininkų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81361D"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M. K. Čiurlionio g.96, 66151 Druskininkai</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05EB80" w14:textId="6A1F65CF" w:rsidR="001F2E35" w:rsidRPr="00EC4AF2" w:rsidRDefault="001F2E35" w:rsidP="00B121DA">
            <w:pPr>
              <w:suppressAutoHyphens/>
              <w:autoSpaceDN w:val="0"/>
              <w:jc w:val="center"/>
              <w:rPr>
                <w:rFonts w:ascii="Arial" w:hAnsi="Arial" w:cs="Arial"/>
                <w:bCs/>
                <w:i/>
                <w:iCs/>
                <w:sz w:val="20"/>
                <w:szCs w:val="20"/>
              </w:rPr>
            </w:pPr>
          </w:p>
        </w:tc>
      </w:tr>
      <w:tr w:rsidR="001F2E35" w:rsidRPr="00EC4AF2" w14:paraId="0DEA198A"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6DC4A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6</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1EB6E1"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Dubravos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5A98A7"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Liepų g.12,Girionių k., 53102 Kauno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9EFA03" w14:textId="5191A11F" w:rsidR="001F2E35" w:rsidRPr="00EC4AF2" w:rsidRDefault="001F2E35" w:rsidP="00B121DA">
            <w:pPr>
              <w:suppressAutoHyphens/>
              <w:autoSpaceDN w:val="0"/>
              <w:jc w:val="center"/>
              <w:rPr>
                <w:rFonts w:ascii="Arial" w:hAnsi="Arial" w:cs="Arial"/>
                <w:bCs/>
                <w:i/>
                <w:iCs/>
                <w:sz w:val="20"/>
                <w:szCs w:val="20"/>
              </w:rPr>
            </w:pPr>
          </w:p>
        </w:tc>
      </w:tr>
      <w:tr w:rsidR="001F2E35" w:rsidRPr="00EC4AF2" w14:paraId="44D28E14"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E26B71"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7</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40C39D"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Ignalinos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9D37A6" w14:textId="77777777" w:rsidR="001F2E35" w:rsidRPr="00EC4AF2" w:rsidRDefault="001F2E35" w:rsidP="00B121DA">
            <w:pPr>
              <w:suppressAutoHyphens/>
              <w:autoSpaceDN w:val="0"/>
              <w:jc w:val="center"/>
              <w:rPr>
                <w:rFonts w:ascii="Arial" w:hAnsi="Arial" w:cs="Arial"/>
                <w:sz w:val="20"/>
                <w:szCs w:val="20"/>
              </w:rPr>
            </w:pPr>
            <w:proofErr w:type="spellStart"/>
            <w:r w:rsidRPr="00EC4AF2">
              <w:rPr>
                <w:rFonts w:ascii="Arial" w:hAnsi="Arial" w:cs="Arial"/>
                <w:sz w:val="20"/>
                <w:szCs w:val="20"/>
              </w:rPr>
              <w:t>Ažušilės</w:t>
            </w:r>
            <w:proofErr w:type="spellEnd"/>
            <w:r w:rsidRPr="00EC4AF2">
              <w:rPr>
                <w:rFonts w:ascii="Arial" w:hAnsi="Arial" w:cs="Arial"/>
                <w:sz w:val="20"/>
                <w:szCs w:val="20"/>
              </w:rPr>
              <w:t xml:space="preserve"> g. 18, 30126 Ignalina</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6CBE6F" w14:textId="5ADF03D1" w:rsidR="001F2E35" w:rsidRPr="00EC4AF2" w:rsidRDefault="001F2E35" w:rsidP="00B121DA">
            <w:pPr>
              <w:suppressAutoHyphens/>
              <w:autoSpaceDN w:val="0"/>
              <w:jc w:val="center"/>
              <w:rPr>
                <w:rFonts w:ascii="Arial" w:hAnsi="Arial" w:cs="Arial"/>
                <w:bCs/>
                <w:i/>
                <w:iCs/>
                <w:sz w:val="20"/>
                <w:szCs w:val="20"/>
              </w:rPr>
            </w:pPr>
          </w:p>
        </w:tc>
      </w:tr>
      <w:tr w:rsidR="001F2E35" w:rsidRPr="00EC4AF2" w14:paraId="53268AC0" w14:textId="77777777" w:rsidTr="00B121DA">
        <w:trPr>
          <w:trHeight w:val="452"/>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A16284"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8</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4D4635"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Jurbarko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8B3A71"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Miškininkų g. 5, 74212 Jurbarkas</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4DDD0F" w14:textId="38A255CC" w:rsidR="001F2E35" w:rsidRPr="00EC4AF2" w:rsidRDefault="001F2E35" w:rsidP="00B121DA">
            <w:pPr>
              <w:suppressAutoHyphens/>
              <w:autoSpaceDN w:val="0"/>
              <w:jc w:val="center"/>
              <w:rPr>
                <w:rFonts w:ascii="Arial" w:hAnsi="Arial" w:cs="Arial"/>
                <w:bCs/>
                <w:i/>
                <w:iCs/>
                <w:sz w:val="20"/>
                <w:szCs w:val="20"/>
              </w:rPr>
            </w:pPr>
          </w:p>
        </w:tc>
      </w:tr>
      <w:tr w:rsidR="001F2E35" w:rsidRPr="00EC4AF2" w14:paraId="5EB5445C"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A5BCCC"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9</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4897CE"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Kazlų Rūdos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F48E6E"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Miškininkų g. 1, 69421 Kazlų Rūda</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08EE92" w14:textId="46C24A07" w:rsidR="001F2E35" w:rsidRPr="00EC4AF2" w:rsidRDefault="001F2E35" w:rsidP="00B121DA">
            <w:pPr>
              <w:suppressAutoHyphens/>
              <w:autoSpaceDN w:val="0"/>
              <w:jc w:val="center"/>
              <w:rPr>
                <w:rFonts w:ascii="Arial" w:hAnsi="Arial" w:cs="Arial"/>
                <w:bCs/>
                <w:i/>
                <w:iCs/>
                <w:sz w:val="20"/>
                <w:szCs w:val="20"/>
              </w:rPr>
            </w:pPr>
          </w:p>
        </w:tc>
      </w:tr>
      <w:tr w:rsidR="001F2E35" w:rsidRPr="00EC4AF2" w14:paraId="6B0FCEDE"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0C57C8"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10</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90961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Kretingos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DB6CC9"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Savanorių g. 27, 97111 Kretinga</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E95933" w14:textId="269EBCFF" w:rsidR="001F2E35" w:rsidRPr="00EC4AF2" w:rsidRDefault="001F2E35" w:rsidP="00B121DA">
            <w:pPr>
              <w:suppressAutoHyphens/>
              <w:autoSpaceDN w:val="0"/>
              <w:jc w:val="center"/>
              <w:rPr>
                <w:rFonts w:ascii="Arial" w:hAnsi="Arial" w:cs="Arial"/>
                <w:bCs/>
                <w:i/>
                <w:iCs/>
                <w:sz w:val="20"/>
                <w:szCs w:val="20"/>
              </w:rPr>
            </w:pPr>
          </w:p>
        </w:tc>
      </w:tr>
      <w:tr w:rsidR="001F2E35" w:rsidRPr="00EC4AF2" w14:paraId="30C09D0C"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01694"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11</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EF1663"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Kuršėnų RP .</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3AC003"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 xml:space="preserve">Žalioji g. 2, 76319 </w:t>
            </w:r>
            <w:proofErr w:type="spellStart"/>
            <w:r w:rsidRPr="00EC4AF2">
              <w:rPr>
                <w:rFonts w:ascii="Arial" w:hAnsi="Arial" w:cs="Arial"/>
                <w:sz w:val="20"/>
                <w:szCs w:val="20"/>
              </w:rPr>
              <w:t>Toliočiai</w:t>
            </w:r>
            <w:proofErr w:type="spellEnd"/>
            <w:r w:rsidRPr="00EC4AF2">
              <w:rPr>
                <w:rFonts w:ascii="Arial" w:hAnsi="Arial" w:cs="Arial"/>
                <w:sz w:val="20"/>
                <w:szCs w:val="20"/>
              </w:rPr>
              <w:t xml:space="preserve"> Šiaulių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E50A15" w14:textId="32C53CEF" w:rsidR="001F2E35" w:rsidRPr="00EC4AF2" w:rsidRDefault="001F2E35" w:rsidP="00B121DA">
            <w:pPr>
              <w:suppressAutoHyphens/>
              <w:autoSpaceDN w:val="0"/>
              <w:jc w:val="center"/>
              <w:rPr>
                <w:rFonts w:ascii="Arial" w:hAnsi="Arial" w:cs="Arial"/>
                <w:bCs/>
                <w:i/>
                <w:iCs/>
                <w:sz w:val="20"/>
                <w:szCs w:val="20"/>
              </w:rPr>
            </w:pPr>
          </w:p>
        </w:tc>
      </w:tr>
      <w:tr w:rsidR="001F2E35" w:rsidRPr="00EC4AF2" w14:paraId="7E44259D"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55B1E5"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12</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96848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Mažeikių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67A6FB" w14:textId="77777777" w:rsidR="001F2E35" w:rsidRPr="00EC4AF2" w:rsidRDefault="001F2E35" w:rsidP="00B121DA">
            <w:pPr>
              <w:suppressAutoHyphens/>
              <w:autoSpaceDN w:val="0"/>
              <w:jc w:val="center"/>
              <w:rPr>
                <w:rFonts w:ascii="Arial" w:hAnsi="Arial" w:cs="Arial"/>
                <w:sz w:val="20"/>
                <w:szCs w:val="20"/>
              </w:rPr>
            </w:pPr>
            <w:proofErr w:type="spellStart"/>
            <w:r w:rsidRPr="00EC4AF2">
              <w:rPr>
                <w:rFonts w:ascii="Arial" w:hAnsi="Arial" w:cs="Arial"/>
                <w:sz w:val="20"/>
                <w:szCs w:val="20"/>
              </w:rPr>
              <w:t>Senkelio</w:t>
            </w:r>
            <w:proofErr w:type="spellEnd"/>
            <w:r w:rsidRPr="00EC4AF2">
              <w:rPr>
                <w:rFonts w:ascii="Arial" w:hAnsi="Arial" w:cs="Arial"/>
                <w:sz w:val="20"/>
                <w:szCs w:val="20"/>
              </w:rPr>
              <w:t xml:space="preserve"> g. 14, 89126 Mažeikiai</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7DC6E6" w14:textId="53BF5C70" w:rsidR="001F2E35" w:rsidRPr="00EC4AF2" w:rsidRDefault="001F2E35" w:rsidP="00B121DA">
            <w:pPr>
              <w:suppressAutoHyphens/>
              <w:autoSpaceDN w:val="0"/>
              <w:jc w:val="center"/>
              <w:rPr>
                <w:rFonts w:ascii="Arial" w:hAnsi="Arial" w:cs="Arial"/>
                <w:bCs/>
                <w:i/>
                <w:iCs/>
                <w:sz w:val="20"/>
                <w:szCs w:val="20"/>
              </w:rPr>
            </w:pPr>
          </w:p>
        </w:tc>
      </w:tr>
      <w:tr w:rsidR="001F2E35" w:rsidRPr="00EC4AF2" w14:paraId="59F349D7" w14:textId="77777777" w:rsidTr="00B121DA">
        <w:trPr>
          <w:trHeight w:val="452"/>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6403D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bCs/>
                <w:sz w:val="20"/>
                <w:szCs w:val="20"/>
              </w:rPr>
              <w:t>13</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F499EF"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Nemenčinės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C25A90"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Vilniaus g. 22, Mickūnų mstl., 13116 Vilniaus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192027" w14:textId="6F4A16B1" w:rsidR="001F2E35" w:rsidRPr="00EC4AF2" w:rsidRDefault="001F2E35" w:rsidP="00B121DA">
            <w:pPr>
              <w:suppressAutoHyphens/>
              <w:autoSpaceDN w:val="0"/>
              <w:jc w:val="center"/>
              <w:rPr>
                <w:rFonts w:ascii="Arial" w:hAnsi="Arial" w:cs="Arial"/>
                <w:bCs/>
                <w:i/>
                <w:iCs/>
                <w:sz w:val="20"/>
                <w:szCs w:val="20"/>
              </w:rPr>
            </w:pPr>
          </w:p>
        </w:tc>
      </w:tr>
      <w:tr w:rsidR="001F2E35" w:rsidRPr="00EC4AF2" w14:paraId="72719958"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4967E"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14</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EE545C"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Panevėžio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273F89"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Parko g. 32, 37188, Panevėžys</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A9DC34" w14:textId="0855749F" w:rsidR="001F2E35" w:rsidRPr="00EC4AF2" w:rsidRDefault="001F2E35" w:rsidP="00B121DA">
            <w:pPr>
              <w:suppressAutoHyphens/>
              <w:autoSpaceDN w:val="0"/>
              <w:jc w:val="center"/>
              <w:rPr>
                <w:rFonts w:ascii="Arial" w:hAnsi="Arial" w:cs="Arial"/>
                <w:bCs/>
                <w:i/>
                <w:iCs/>
                <w:sz w:val="20"/>
                <w:szCs w:val="20"/>
              </w:rPr>
            </w:pPr>
          </w:p>
        </w:tc>
      </w:tr>
      <w:tr w:rsidR="001F2E35" w:rsidRPr="00EC4AF2" w14:paraId="1A1EA492"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14B8BD"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15</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FFD033"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Prienų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E30E71"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 xml:space="preserve">Miškininkų g. 2, </w:t>
            </w:r>
            <w:proofErr w:type="spellStart"/>
            <w:r w:rsidRPr="00EC4AF2">
              <w:rPr>
                <w:rFonts w:ascii="Arial" w:hAnsi="Arial" w:cs="Arial"/>
                <w:sz w:val="20"/>
                <w:szCs w:val="20"/>
              </w:rPr>
              <w:t>Ignacavos</w:t>
            </w:r>
            <w:proofErr w:type="spellEnd"/>
            <w:r w:rsidRPr="00EC4AF2">
              <w:rPr>
                <w:rFonts w:ascii="Arial" w:hAnsi="Arial" w:cs="Arial"/>
                <w:sz w:val="20"/>
                <w:szCs w:val="20"/>
              </w:rPr>
              <w:t xml:space="preserve"> k., 59149 Prienų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ADDDB1" w14:textId="5167B607" w:rsidR="001F2E35" w:rsidRPr="00EC4AF2" w:rsidRDefault="001F2E35" w:rsidP="00B121DA">
            <w:pPr>
              <w:suppressAutoHyphens/>
              <w:autoSpaceDN w:val="0"/>
              <w:jc w:val="center"/>
              <w:rPr>
                <w:rFonts w:ascii="Arial" w:hAnsi="Arial" w:cs="Arial"/>
                <w:bCs/>
                <w:i/>
                <w:iCs/>
                <w:sz w:val="20"/>
                <w:szCs w:val="20"/>
              </w:rPr>
            </w:pPr>
          </w:p>
        </w:tc>
      </w:tr>
      <w:tr w:rsidR="001F2E35" w:rsidRPr="00EC4AF2" w14:paraId="6A0F0A0A"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9C43A4"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16</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DBB2D0"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Radviliškio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678CF0"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Šiaulių g. 31, 82142 Radviliškis</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968F94" w14:textId="12BF0236" w:rsidR="001F2E35" w:rsidRPr="00EC4AF2" w:rsidRDefault="001F2E35" w:rsidP="00B121DA">
            <w:pPr>
              <w:rPr>
                <w:rFonts w:ascii="Arial" w:hAnsi="Arial" w:cs="Arial"/>
                <w:bCs/>
                <w:i/>
                <w:iCs/>
                <w:sz w:val="20"/>
                <w:szCs w:val="20"/>
              </w:rPr>
            </w:pPr>
          </w:p>
        </w:tc>
      </w:tr>
      <w:tr w:rsidR="001F2E35" w:rsidRPr="00EC4AF2" w14:paraId="7FE7A139"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010356"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17</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E9F50C"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Raseinių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6AC266"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Akacijų g. 1, Norgėlų k., 0190 Raseinių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B09241" w14:textId="44C49906" w:rsidR="001F2E35" w:rsidRPr="00EC4AF2" w:rsidRDefault="001F2E35" w:rsidP="00B121DA">
            <w:pPr>
              <w:suppressAutoHyphens/>
              <w:autoSpaceDN w:val="0"/>
              <w:jc w:val="center"/>
              <w:rPr>
                <w:rFonts w:ascii="Arial" w:hAnsi="Arial" w:cs="Arial"/>
                <w:bCs/>
                <w:i/>
                <w:iCs/>
                <w:sz w:val="20"/>
                <w:szCs w:val="20"/>
              </w:rPr>
            </w:pPr>
          </w:p>
        </w:tc>
      </w:tr>
      <w:tr w:rsidR="001F2E35" w:rsidRPr="00EC4AF2" w14:paraId="2A958EC5" w14:textId="77777777" w:rsidTr="00B121DA">
        <w:trPr>
          <w:trHeight w:val="452"/>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211133"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18</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9DB75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Rokiškio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8FF234" w14:textId="77777777" w:rsidR="001F2E35" w:rsidRPr="00EC4AF2" w:rsidRDefault="001F2E35" w:rsidP="00B121DA">
            <w:pPr>
              <w:suppressAutoHyphens/>
              <w:autoSpaceDN w:val="0"/>
              <w:jc w:val="center"/>
              <w:rPr>
                <w:rFonts w:ascii="Arial" w:hAnsi="Arial" w:cs="Arial"/>
                <w:sz w:val="20"/>
                <w:szCs w:val="20"/>
              </w:rPr>
            </w:pPr>
            <w:proofErr w:type="spellStart"/>
            <w:r w:rsidRPr="00EC4AF2">
              <w:rPr>
                <w:rFonts w:ascii="Arial" w:hAnsi="Arial" w:cs="Arial"/>
                <w:sz w:val="20"/>
                <w:szCs w:val="20"/>
              </w:rPr>
              <w:t>Sakališkio</w:t>
            </w:r>
            <w:proofErr w:type="spellEnd"/>
            <w:r w:rsidRPr="00EC4AF2">
              <w:rPr>
                <w:rFonts w:ascii="Arial" w:hAnsi="Arial" w:cs="Arial"/>
                <w:sz w:val="20"/>
                <w:szCs w:val="20"/>
              </w:rPr>
              <w:t xml:space="preserve"> g. 2, 42110 Rokiškis</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4B8E0E" w14:textId="452F58FD" w:rsidR="001F2E35" w:rsidRPr="00EC4AF2" w:rsidRDefault="001F2E35" w:rsidP="00B121DA">
            <w:pPr>
              <w:suppressAutoHyphens/>
              <w:autoSpaceDN w:val="0"/>
              <w:jc w:val="center"/>
              <w:rPr>
                <w:rFonts w:ascii="Arial" w:hAnsi="Arial" w:cs="Arial"/>
                <w:bCs/>
                <w:i/>
                <w:iCs/>
                <w:sz w:val="20"/>
                <w:szCs w:val="20"/>
              </w:rPr>
            </w:pPr>
          </w:p>
        </w:tc>
      </w:tr>
      <w:tr w:rsidR="001F2E35" w:rsidRPr="00EC4AF2" w14:paraId="67982731"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92F3AF"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19</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9B4B6E"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Šakių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A9800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Miško g. 1, Giedručių k., 71106 Šakių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A211F7" w14:textId="4475CBA2" w:rsidR="001F2E35" w:rsidRPr="00EC4AF2" w:rsidRDefault="001F2E35" w:rsidP="00B121DA">
            <w:pPr>
              <w:suppressAutoHyphens/>
              <w:autoSpaceDN w:val="0"/>
              <w:jc w:val="center"/>
              <w:rPr>
                <w:rFonts w:ascii="Arial" w:hAnsi="Arial" w:cs="Arial"/>
                <w:bCs/>
                <w:i/>
                <w:iCs/>
                <w:sz w:val="20"/>
                <w:szCs w:val="20"/>
              </w:rPr>
            </w:pPr>
          </w:p>
        </w:tc>
      </w:tr>
      <w:tr w:rsidR="001F2E35" w:rsidRPr="00EC4AF2" w14:paraId="36B4CC6E"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24634F"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20</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02A5BE"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Šalčininkų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9D2DE9"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Nepriklausomybės g. 33, 17115 Šalčininkai</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F70CDA" w14:textId="7611EB00" w:rsidR="001F2E35" w:rsidRPr="00EC4AF2" w:rsidRDefault="001F2E35" w:rsidP="00B121DA">
            <w:pPr>
              <w:suppressAutoHyphens/>
              <w:autoSpaceDN w:val="0"/>
              <w:jc w:val="center"/>
              <w:rPr>
                <w:rFonts w:ascii="Arial" w:hAnsi="Arial" w:cs="Arial"/>
                <w:bCs/>
                <w:i/>
                <w:iCs/>
                <w:sz w:val="20"/>
                <w:szCs w:val="20"/>
              </w:rPr>
            </w:pPr>
          </w:p>
        </w:tc>
      </w:tr>
      <w:tr w:rsidR="001F2E35" w:rsidRPr="00EC4AF2" w14:paraId="4F59E6EF"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136B81"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21</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102201"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Šilutės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F58105"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Nemuno g. 15, 99149 Šilutė</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F634BA5" w14:textId="28716772" w:rsidR="001F2E35" w:rsidRPr="00EC4AF2" w:rsidRDefault="001F2E35" w:rsidP="00B121DA">
            <w:pPr>
              <w:suppressAutoHyphens/>
              <w:autoSpaceDN w:val="0"/>
              <w:jc w:val="center"/>
              <w:rPr>
                <w:rFonts w:ascii="Arial" w:hAnsi="Arial" w:cs="Arial"/>
                <w:bCs/>
                <w:i/>
                <w:iCs/>
                <w:sz w:val="20"/>
                <w:szCs w:val="20"/>
              </w:rPr>
            </w:pPr>
          </w:p>
        </w:tc>
      </w:tr>
      <w:tr w:rsidR="001F2E35" w:rsidRPr="00EC4AF2" w14:paraId="69B625DD"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FD518A"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22</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2DF87D"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Švenčionėlių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A2E00E"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Žeimenos g. 49, 18208 Švenčionėliai</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7A2A51" w14:textId="219A516A" w:rsidR="001F2E35" w:rsidRPr="00EC4AF2" w:rsidRDefault="001F2E35" w:rsidP="00B121DA">
            <w:pPr>
              <w:suppressAutoHyphens/>
              <w:autoSpaceDN w:val="0"/>
              <w:jc w:val="center"/>
              <w:rPr>
                <w:rFonts w:ascii="Arial" w:hAnsi="Arial" w:cs="Arial"/>
                <w:bCs/>
                <w:i/>
                <w:iCs/>
                <w:sz w:val="20"/>
                <w:szCs w:val="20"/>
              </w:rPr>
            </w:pPr>
          </w:p>
        </w:tc>
      </w:tr>
      <w:tr w:rsidR="001F2E35" w:rsidRPr="00EC4AF2" w14:paraId="6EF3CCB2" w14:textId="77777777" w:rsidTr="00B121DA">
        <w:trPr>
          <w:trHeight w:val="452"/>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D77139"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23</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1F3FC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Tauragės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DF2F67"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Vytauto g. 125, 72211 Tauragė</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2A6865" w14:textId="3832108C" w:rsidR="001F2E35" w:rsidRPr="00EC4AF2" w:rsidRDefault="001F2E35" w:rsidP="00B121DA">
            <w:pPr>
              <w:suppressAutoHyphens/>
              <w:autoSpaceDN w:val="0"/>
              <w:jc w:val="center"/>
              <w:rPr>
                <w:rFonts w:ascii="Arial" w:hAnsi="Arial" w:cs="Arial"/>
                <w:bCs/>
                <w:i/>
                <w:iCs/>
                <w:sz w:val="20"/>
                <w:szCs w:val="20"/>
              </w:rPr>
            </w:pPr>
          </w:p>
        </w:tc>
      </w:tr>
      <w:tr w:rsidR="001F2E35" w:rsidRPr="00EC4AF2" w14:paraId="0CA393EB"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00B8FC"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bCs/>
                <w:sz w:val="20"/>
                <w:szCs w:val="20"/>
              </w:rPr>
              <w:t>24</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C559D0"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Telšių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13583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Miškininkų g, 4, 87151 Telšiai</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F2C96D8" w14:textId="73B197CF" w:rsidR="001F2E35" w:rsidRPr="00EC4AF2" w:rsidRDefault="001F2E35" w:rsidP="00B121DA">
            <w:pPr>
              <w:suppressAutoHyphens/>
              <w:autoSpaceDN w:val="0"/>
              <w:jc w:val="center"/>
              <w:rPr>
                <w:rFonts w:ascii="Arial" w:hAnsi="Arial" w:cs="Arial"/>
                <w:bCs/>
                <w:i/>
                <w:iCs/>
                <w:sz w:val="20"/>
                <w:szCs w:val="20"/>
              </w:rPr>
            </w:pPr>
          </w:p>
        </w:tc>
      </w:tr>
      <w:tr w:rsidR="001F2E35" w:rsidRPr="00EC4AF2" w14:paraId="50B57DBD"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6E61BA"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bCs/>
                <w:sz w:val="20"/>
                <w:szCs w:val="20"/>
              </w:rPr>
              <w:t>25</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A82815"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Trakų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16B63A"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 xml:space="preserve">Miškininkų g. 8, </w:t>
            </w:r>
            <w:proofErr w:type="spellStart"/>
            <w:r w:rsidRPr="00EC4AF2">
              <w:rPr>
                <w:rFonts w:ascii="Arial" w:hAnsi="Arial" w:cs="Arial"/>
                <w:sz w:val="20"/>
                <w:szCs w:val="20"/>
              </w:rPr>
              <w:t>Rubežiaus</w:t>
            </w:r>
            <w:proofErr w:type="spellEnd"/>
            <w:r w:rsidRPr="00EC4AF2">
              <w:rPr>
                <w:rFonts w:ascii="Arial" w:hAnsi="Arial" w:cs="Arial"/>
                <w:sz w:val="20"/>
                <w:szCs w:val="20"/>
              </w:rPr>
              <w:t xml:space="preserve"> k., 21143 Trakų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5987A4" w14:textId="7F19CEF1" w:rsidR="001F2E35" w:rsidRPr="00EC4AF2" w:rsidRDefault="001F2E35" w:rsidP="00B121DA">
            <w:pPr>
              <w:suppressAutoHyphens/>
              <w:autoSpaceDN w:val="0"/>
              <w:jc w:val="center"/>
              <w:rPr>
                <w:rFonts w:ascii="Arial" w:hAnsi="Arial" w:cs="Arial"/>
                <w:bCs/>
                <w:i/>
                <w:iCs/>
                <w:sz w:val="20"/>
                <w:szCs w:val="20"/>
              </w:rPr>
            </w:pPr>
          </w:p>
        </w:tc>
      </w:tr>
      <w:tr w:rsidR="001F2E35" w:rsidRPr="00EC4AF2" w14:paraId="71E1926B" w14:textId="77777777" w:rsidTr="00B121DA">
        <w:trPr>
          <w:trHeight w:val="589"/>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A5895C"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26</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937620"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Ukmergės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276C16"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Vilniaus g. 140, 20168 Ukmergė</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6A6641" w14:textId="1C24DF60" w:rsidR="001F2E35" w:rsidRPr="00EC4AF2" w:rsidRDefault="001F2E35" w:rsidP="00B121DA">
            <w:pPr>
              <w:suppressAutoHyphens/>
              <w:autoSpaceDN w:val="0"/>
              <w:jc w:val="center"/>
              <w:rPr>
                <w:rFonts w:ascii="Arial" w:hAnsi="Arial" w:cs="Arial"/>
                <w:bCs/>
                <w:i/>
                <w:iCs/>
                <w:sz w:val="20"/>
                <w:szCs w:val="20"/>
              </w:rPr>
            </w:pPr>
          </w:p>
        </w:tc>
      </w:tr>
      <w:tr w:rsidR="001F2E35" w:rsidRPr="00EC4AF2" w14:paraId="026B590E" w14:textId="77777777" w:rsidTr="00B121DA">
        <w:trPr>
          <w:trHeight w:val="589"/>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BB05A9"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lastRenderedPageBreak/>
              <w:t>27</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508BA"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Varėnos RP</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C8370"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Miškininkų g. 5, 65156 Varėna</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0B3E8D" w14:textId="4D9A2809" w:rsidR="001F2E35" w:rsidRPr="00EC4AF2" w:rsidRDefault="001F2E35" w:rsidP="00B121DA">
            <w:pPr>
              <w:suppressAutoHyphens/>
              <w:autoSpaceDN w:val="0"/>
              <w:jc w:val="center"/>
              <w:rPr>
                <w:rFonts w:ascii="Arial" w:hAnsi="Arial" w:cs="Arial"/>
                <w:bCs/>
                <w:i/>
                <w:iCs/>
                <w:sz w:val="20"/>
                <w:szCs w:val="20"/>
              </w:rPr>
            </w:pPr>
          </w:p>
        </w:tc>
      </w:tr>
      <w:tr w:rsidR="001F2E35" w:rsidRPr="00EC4AF2" w14:paraId="0FAB9D37"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4198B"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28</w:t>
            </w:r>
          </w:p>
        </w:tc>
        <w:tc>
          <w:tcPr>
            <w:tcW w:w="169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2E94D0D3"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color w:val="000000"/>
                <w:sz w:val="20"/>
                <w:szCs w:val="20"/>
              </w:rPr>
              <w:t>Dubravos medelynas</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1C0BA4"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Miškininkų g. 7, Vaišvydavos k., Kauno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4F75604" w14:textId="2DFECA05" w:rsidR="001F2E35" w:rsidRPr="00EC4AF2" w:rsidRDefault="001F2E35" w:rsidP="00B121DA">
            <w:pPr>
              <w:suppressAutoHyphens/>
              <w:autoSpaceDN w:val="0"/>
              <w:jc w:val="center"/>
              <w:rPr>
                <w:rFonts w:ascii="Arial" w:hAnsi="Arial" w:cs="Arial"/>
                <w:bCs/>
                <w:i/>
                <w:iCs/>
                <w:sz w:val="20"/>
                <w:szCs w:val="20"/>
              </w:rPr>
            </w:pPr>
          </w:p>
        </w:tc>
      </w:tr>
      <w:tr w:rsidR="001F2E35" w:rsidRPr="00EC4AF2" w14:paraId="39E4FF0C"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AFE94"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29</w:t>
            </w:r>
          </w:p>
        </w:tc>
        <w:tc>
          <w:tcPr>
            <w:tcW w:w="169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31C54510"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color w:val="000000"/>
                <w:sz w:val="20"/>
                <w:szCs w:val="20"/>
              </w:rPr>
              <w:t>Panevėžio medelynas</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F753B8" w14:textId="77777777" w:rsidR="001F2E35" w:rsidRPr="00EC4AF2" w:rsidRDefault="001F2E35" w:rsidP="00B121DA">
            <w:pPr>
              <w:suppressAutoHyphens/>
              <w:autoSpaceDN w:val="0"/>
              <w:jc w:val="center"/>
              <w:rPr>
                <w:rFonts w:ascii="Arial" w:hAnsi="Arial" w:cs="Arial"/>
                <w:sz w:val="20"/>
                <w:szCs w:val="20"/>
              </w:rPr>
            </w:pPr>
            <w:proofErr w:type="spellStart"/>
            <w:r w:rsidRPr="00EC4AF2">
              <w:rPr>
                <w:rFonts w:ascii="Arial" w:hAnsi="Arial" w:cs="Arial"/>
                <w:sz w:val="20"/>
                <w:szCs w:val="20"/>
              </w:rPr>
              <w:t>Kaimiškio</w:t>
            </w:r>
            <w:proofErr w:type="spellEnd"/>
            <w:r w:rsidRPr="00EC4AF2">
              <w:rPr>
                <w:rFonts w:ascii="Arial" w:hAnsi="Arial" w:cs="Arial"/>
                <w:sz w:val="20"/>
                <w:szCs w:val="20"/>
              </w:rPr>
              <w:t xml:space="preserve"> g. 9, </w:t>
            </w:r>
            <w:proofErr w:type="spellStart"/>
            <w:r w:rsidRPr="00EC4AF2">
              <w:rPr>
                <w:rFonts w:ascii="Arial" w:hAnsi="Arial" w:cs="Arial"/>
                <w:sz w:val="20"/>
                <w:szCs w:val="20"/>
              </w:rPr>
              <w:t>Kaimiškio</w:t>
            </w:r>
            <w:proofErr w:type="spellEnd"/>
            <w:r w:rsidRPr="00EC4AF2">
              <w:rPr>
                <w:rFonts w:ascii="Arial" w:hAnsi="Arial" w:cs="Arial"/>
                <w:sz w:val="20"/>
                <w:szCs w:val="20"/>
              </w:rPr>
              <w:t xml:space="preserve"> k., </w:t>
            </w:r>
            <w:proofErr w:type="spellStart"/>
            <w:r w:rsidRPr="00EC4AF2">
              <w:rPr>
                <w:rFonts w:ascii="Arial" w:hAnsi="Arial" w:cs="Arial"/>
                <w:sz w:val="20"/>
                <w:szCs w:val="20"/>
              </w:rPr>
              <w:t>Trakiškio</w:t>
            </w:r>
            <w:proofErr w:type="spellEnd"/>
            <w:r w:rsidRPr="00EC4AF2">
              <w:rPr>
                <w:rFonts w:ascii="Arial" w:hAnsi="Arial" w:cs="Arial"/>
                <w:sz w:val="20"/>
                <w:szCs w:val="20"/>
              </w:rPr>
              <w:t xml:space="preserve"> pšt., Panevėžio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66E2097" w14:textId="2298F91C" w:rsidR="001F2E35" w:rsidRPr="00EC4AF2" w:rsidRDefault="001F2E35" w:rsidP="00B121DA">
            <w:pPr>
              <w:suppressAutoHyphens/>
              <w:autoSpaceDN w:val="0"/>
              <w:jc w:val="center"/>
              <w:rPr>
                <w:rFonts w:ascii="Arial" w:hAnsi="Arial" w:cs="Arial"/>
                <w:bCs/>
                <w:i/>
                <w:iCs/>
                <w:sz w:val="20"/>
                <w:szCs w:val="20"/>
              </w:rPr>
            </w:pPr>
          </w:p>
        </w:tc>
      </w:tr>
      <w:tr w:rsidR="001F2E35" w:rsidRPr="00EC4AF2" w14:paraId="31A5F351" w14:textId="77777777" w:rsidTr="00B121DA">
        <w:trPr>
          <w:trHeight w:val="441"/>
        </w:trPr>
        <w:tc>
          <w:tcPr>
            <w:tcW w:w="4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19400F"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30</w:t>
            </w:r>
          </w:p>
        </w:tc>
        <w:tc>
          <w:tcPr>
            <w:tcW w:w="169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14:paraId="60BB4AFA"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color w:val="000000"/>
                <w:sz w:val="20"/>
                <w:szCs w:val="20"/>
              </w:rPr>
              <w:t>Raudondvario medelynas</w:t>
            </w:r>
          </w:p>
        </w:tc>
        <w:tc>
          <w:tcPr>
            <w:tcW w:w="40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83642" w14:textId="77777777" w:rsidR="001F2E35" w:rsidRPr="00EC4AF2" w:rsidRDefault="001F2E35" w:rsidP="00B121DA">
            <w:pPr>
              <w:suppressAutoHyphens/>
              <w:autoSpaceDN w:val="0"/>
              <w:jc w:val="center"/>
              <w:rPr>
                <w:rFonts w:ascii="Arial" w:hAnsi="Arial" w:cs="Arial"/>
                <w:sz w:val="20"/>
                <w:szCs w:val="20"/>
              </w:rPr>
            </w:pPr>
            <w:r w:rsidRPr="00EC4AF2">
              <w:rPr>
                <w:rFonts w:ascii="Arial" w:hAnsi="Arial" w:cs="Arial"/>
                <w:sz w:val="20"/>
                <w:szCs w:val="20"/>
              </w:rPr>
              <w:t>Miškininkų g. 7, Vaišvydavos k., Kauno r. sav.</w:t>
            </w:r>
          </w:p>
        </w:tc>
        <w:tc>
          <w:tcPr>
            <w:tcW w:w="33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38648DB" w14:textId="61997219" w:rsidR="001F2E35" w:rsidRPr="00EC4AF2" w:rsidRDefault="001F2E35" w:rsidP="00B121DA">
            <w:pPr>
              <w:suppressAutoHyphens/>
              <w:autoSpaceDN w:val="0"/>
              <w:jc w:val="center"/>
              <w:rPr>
                <w:rFonts w:ascii="Arial" w:hAnsi="Arial" w:cs="Arial"/>
                <w:bCs/>
                <w:i/>
                <w:iCs/>
                <w:sz w:val="20"/>
                <w:szCs w:val="20"/>
              </w:rPr>
            </w:pPr>
          </w:p>
        </w:tc>
      </w:tr>
    </w:tbl>
    <w:p w14:paraId="42B75646" w14:textId="77777777" w:rsidR="00E47EC9" w:rsidRPr="001E4D0E" w:rsidRDefault="00E47EC9" w:rsidP="009317C8">
      <w:pPr>
        <w:suppressAutoHyphens/>
        <w:jc w:val="center"/>
        <w:rPr>
          <w:rFonts w:ascii="Arial" w:eastAsia="Arial" w:hAnsi="Arial" w:cs="Arial"/>
          <w:sz w:val="20"/>
          <w:szCs w:val="20"/>
        </w:rPr>
      </w:pPr>
    </w:p>
    <w:p w14:paraId="2077B6B1" w14:textId="77777777" w:rsidR="00E47EC9" w:rsidRPr="001E4D0E" w:rsidRDefault="00E47EC9" w:rsidP="00E47EC9">
      <w:pPr>
        <w:suppressAutoHyphens/>
        <w:spacing w:before="60" w:after="60"/>
        <w:jc w:val="center"/>
        <w:rPr>
          <w:rFonts w:ascii="Arial" w:eastAsia="Arial" w:hAnsi="Arial" w:cs="Arial"/>
          <w:b/>
          <w:sz w:val="20"/>
          <w:szCs w:val="20"/>
        </w:rPr>
      </w:pPr>
      <w:r w:rsidRPr="001E4D0E">
        <w:rPr>
          <w:rFonts w:ascii="Arial" w:eastAsia="Arial" w:hAnsi="Arial" w:cs="Arial"/>
          <w:b/>
          <w:sz w:val="20"/>
          <w:szCs w:val="20"/>
        </w:rPr>
        <w:t>___________________________________</w:t>
      </w:r>
    </w:p>
    <w:p w14:paraId="2BA868C9" w14:textId="1F4F8A43" w:rsidR="00E47EC9" w:rsidRPr="001E4D0E" w:rsidRDefault="00E47EC9" w:rsidP="00866685">
      <w:pPr>
        <w:ind w:left="-426"/>
        <w:rPr>
          <w:rFonts w:ascii="Arial" w:eastAsia="Arial" w:hAnsi="Arial" w:cs="Arial"/>
          <w:b/>
          <w:sz w:val="20"/>
          <w:szCs w:val="20"/>
        </w:rPr>
      </w:pPr>
    </w:p>
    <w:sectPr w:rsidR="00E47EC9" w:rsidRPr="001E4D0E" w:rsidSect="001E4D0E">
      <w:pgSz w:w="11906" w:h="16838"/>
      <w:pgMar w:top="1134" w:right="567"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906C6"/>
    <w:multiLevelType w:val="multilevel"/>
    <w:tmpl w:val="FF727FE4"/>
    <w:lvl w:ilvl="0">
      <w:start w:val="3"/>
      <w:numFmt w:val="decimal"/>
      <w:lvlText w:val="%1."/>
      <w:lvlJc w:val="left"/>
      <w:pPr>
        <w:ind w:left="444" w:hanging="444"/>
      </w:pPr>
      <w:rPr>
        <w:rFonts w:hint="default"/>
      </w:rPr>
    </w:lvl>
    <w:lvl w:ilvl="1">
      <w:start w:val="25"/>
      <w:numFmt w:val="decimal"/>
      <w:lvlText w:val="%1.%2."/>
      <w:lvlJc w:val="left"/>
      <w:pPr>
        <w:ind w:left="2364" w:hanging="444"/>
      </w:pPr>
      <w:rPr>
        <w:rFonts w:hint="default"/>
      </w:rPr>
    </w:lvl>
    <w:lvl w:ilvl="2">
      <w:start w:val="1"/>
      <w:numFmt w:val="decimal"/>
      <w:lvlText w:val="%1.%2.%3."/>
      <w:lvlJc w:val="left"/>
      <w:pPr>
        <w:ind w:left="456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0680" w:hanging="1080"/>
      </w:pPr>
      <w:rPr>
        <w:rFonts w:hint="default"/>
      </w:rPr>
    </w:lvl>
    <w:lvl w:ilvl="6">
      <w:start w:val="1"/>
      <w:numFmt w:val="decimal"/>
      <w:lvlText w:val="%1.%2.%3.%4.%5.%6.%7."/>
      <w:lvlJc w:val="left"/>
      <w:pPr>
        <w:ind w:left="12960" w:hanging="1440"/>
      </w:pPr>
      <w:rPr>
        <w:rFonts w:hint="default"/>
      </w:rPr>
    </w:lvl>
    <w:lvl w:ilvl="7">
      <w:start w:val="1"/>
      <w:numFmt w:val="decimal"/>
      <w:lvlText w:val="%1.%2.%3.%4.%5.%6.%7.%8."/>
      <w:lvlJc w:val="left"/>
      <w:pPr>
        <w:ind w:left="14880" w:hanging="1440"/>
      </w:pPr>
      <w:rPr>
        <w:rFonts w:hint="default"/>
      </w:rPr>
    </w:lvl>
    <w:lvl w:ilvl="8">
      <w:start w:val="1"/>
      <w:numFmt w:val="decimal"/>
      <w:lvlText w:val="%1.%2.%3.%4.%5.%6.%7.%8.%9."/>
      <w:lvlJc w:val="left"/>
      <w:pPr>
        <w:ind w:left="17160" w:hanging="1800"/>
      </w:pPr>
      <w:rPr>
        <w:rFonts w:hint="default"/>
      </w:rPr>
    </w:lvl>
  </w:abstractNum>
  <w:abstractNum w:abstractNumId="1" w15:restartNumberingAfterBreak="0">
    <w:nsid w:val="07EE5C9F"/>
    <w:multiLevelType w:val="multilevel"/>
    <w:tmpl w:val="0C2AE38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82" w:hanging="720"/>
      </w:pPr>
      <w:rPr>
        <w:rFonts w:hint="default"/>
        <w:color w:val="000000"/>
      </w:rPr>
    </w:lvl>
    <w:lvl w:ilvl="3">
      <w:start w:val="1"/>
      <w:numFmt w:val="decimal"/>
      <w:lvlText w:val="%1.%2.%3.%4."/>
      <w:lvlJc w:val="left"/>
      <w:pPr>
        <w:ind w:left="813" w:hanging="720"/>
      </w:pPr>
      <w:rPr>
        <w:rFonts w:hint="default"/>
        <w:color w:val="000000"/>
      </w:rPr>
    </w:lvl>
    <w:lvl w:ilvl="4">
      <w:start w:val="1"/>
      <w:numFmt w:val="decimal"/>
      <w:lvlText w:val="%1.%2.%3.%4.%5."/>
      <w:lvlJc w:val="left"/>
      <w:pPr>
        <w:ind w:left="1204" w:hanging="1080"/>
      </w:pPr>
      <w:rPr>
        <w:rFonts w:hint="default"/>
        <w:color w:val="000000"/>
      </w:rPr>
    </w:lvl>
    <w:lvl w:ilvl="5">
      <w:start w:val="1"/>
      <w:numFmt w:val="decimal"/>
      <w:lvlText w:val="%1.%2.%3.%4.%5.%6."/>
      <w:lvlJc w:val="left"/>
      <w:pPr>
        <w:ind w:left="1235" w:hanging="1080"/>
      </w:pPr>
      <w:rPr>
        <w:rFonts w:hint="default"/>
        <w:color w:val="000000"/>
      </w:rPr>
    </w:lvl>
    <w:lvl w:ilvl="6">
      <w:start w:val="1"/>
      <w:numFmt w:val="decimal"/>
      <w:lvlText w:val="%1.%2.%3.%4.%5.%6.%7."/>
      <w:lvlJc w:val="left"/>
      <w:pPr>
        <w:ind w:left="1626" w:hanging="1440"/>
      </w:pPr>
      <w:rPr>
        <w:rFonts w:hint="default"/>
        <w:color w:val="000000"/>
      </w:rPr>
    </w:lvl>
    <w:lvl w:ilvl="7">
      <w:start w:val="1"/>
      <w:numFmt w:val="decimal"/>
      <w:lvlText w:val="%1.%2.%3.%4.%5.%6.%7.%8."/>
      <w:lvlJc w:val="left"/>
      <w:pPr>
        <w:ind w:left="1657" w:hanging="1440"/>
      </w:pPr>
      <w:rPr>
        <w:rFonts w:hint="default"/>
        <w:color w:val="000000"/>
      </w:rPr>
    </w:lvl>
    <w:lvl w:ilvl="8">
      <w:start w:val="1"/>
      <w:numFmt w:val="decimal"/>
      <w:lvlText w:val="%1.%2.%3.%4.%5.%6.%7.%8.%9."/>
      <w:lvlJc w:val="left"/>
      <w:pPr>
        <w:ind w:left="2048" w:hanging="1800"/>
      </w:pPr>
      <w:rPr>
        <w:rFonts w:hint="default"/>
        <w:color w:val="000000"/>
      </w:rPr>
    </w:lvl>
  </w:abstractNum>
  <w:abstractNum w:abstractNumId="2" w15:restartNumberingAfterBreak="0">
    <w:nsid w:val="09DB539B"/>
    <w:multiLevelType w:val="hybridMultilevel"/>
    <w:tmpl w:val="67827EC6"/>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F724658"/>
    <w:multiLevelType w:val="hybridMultilevel"/>
    <w:tmpl w:val="E182DD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6BD7654"/>
    <w:multiLevelType w:val="hybridMultilevel"/>
    <w:tmpl w:val="A8C2C488"/>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8B05459"/>
    <w:multiLevelType w:val="hybridMultilevel"/>
    <w:tmpl w:val="3328E0C8"/>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8FE090A"/>
    <w:multiLevelType w:val="hybridMultilevel"/>
    <w:tmpl w:val="EA36BC34"/>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BBC1EB1"/>
    <w:multiLevelType w:val="multilevel"/>
    <w:tmpl w:val="69A2D8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A16877"/>
    <w:multiLevelType w:val="multilevel"/>
    <w:tmpl w:val="D66457CE"/>
    <w:lvl w:ilvl="0">
      <w:start w:val="4"/>
      <w:numFmt w:val="decimal"/>
      <w:lvlText w:val="%1."/>
      <w:lvlJc w:val="left"/>
      <w:pPr>
        <w:ind w:left="360" w:hanging="360"/>
      </w:pPr>
      <w:rPr>
        <w:rFonts w:hint="default"/>
      </w:rPr>
    </w:lvl>
    <w:lvl w:ilvl="1">
      <w:start w:val="1"/>
      <w:numFmt w:val="decimal"/>
      <w:lvlText w:val="%1.%2."/>
      <w:lvlJc w:val="left"/>
      <w:pPr>
        <w:ind w:left="2782" w:hanging="360"/>
      </w:pPr>
      <w:rPr>
        <w:rFonts w:hint="default"/>
        <w:b w:val="0"/>
        <w:bCs/>
        <w:sz w:val="20"/>
        <w:szCs w:val="20"/>
      </w:rPr>
    </w:lvl>
    <w:lvl w:ilvl="2">
      <w:start w:val="1"/>
      <w:numFmt w:val="decimal"/>
      <w:lvlText w:val="%1.%2.%3."/>
      <w:lvlJc w:val="left"/>
      <w:pPr>
        <w:ind w:left="5564" w:hanging="720"/>
      </w:pPr>
      <w:rPr>
        <w:rFonts w:hint="default"/>
        <w:b/>
        <w:bCs w:val="0"/>
      </w:rPr>
    </w:lvl>
    <w:lvl w:ilvl="3">
      <w:start w:val="1"/>
      <w:numFmt w:val="decimal"/>
      <w:lvlText w:val="%1.%2.%3.%4."/>
      <w:lvlJc w:val="left"/>
      <w:pPr>
        <w:ind w:left="7986" w:hanging="720"/>
      </w:pPr>
      <w:rPr>
        <w:rFonts w:hint="default"/>
      </w:rPr>
    </w:lvl>
    <w:lvl w:ilvl="4">
      <w:start w:val="1"/>
      <w:numFmt w:val="decimal"/>
      <w:lvlText w:val="%1.%2.%3.%4.%5."/>
      <w:lvlJc w:val="left"/>
      <w:pPr>
        <w:ind w:left="10768" w:hanging="1080"/>
      </w:pPr>
      <w:rPr>
        <w:rFonts w:hint="default"/>
      </w:rPr>
    </w:lvl>
    <w:lvl w:ilvl="5">
      <w:start w:val="1"/>
      <w:numFmt w:val="decimal"/>
      <w:lvlText w:val="%1.%2.%3.%4.%5.%6."/>
      <w:lvlJc w:val="left"/>
      <w:pPr>
        <w:ind w:left="13190" w:hanging="1080"/>
      </w:pPr>
      <w:rPr>
        <w:rFonts w:hint="default"/>
      </w:rPr>
    </w:lvl>
    <w:lvl w:ilvl="6">
      <w:start w:val="1"/>
      <w:numFmt w:val="decimal"/>
      <w:lvlText w:val="%1.%2.%3.%4.%5.%6.%7."/>
      <w:lvlJc w:val="left"/>
      <w:pPr>
        <w:ind w:left="15972" w:hanging="1440"/>
      </w:pPr>
      <w:rPr>
        <w:rFonts w:hint="default"/>
      </w:rPr>
    </w:lvl>
    <w:lvl w:ilvl="7">
      <w:start w:val="1"/>
      <w:numFmt w:val="decimal"/>
      <w:lvlText w:val="%1.%2.%3.%4.%5.%6.%7.%8."/>
      <w:lvlJc w:val="left"/>
      <w:pPr>
        <w:ind w:left="18394" w:hanging="1440"/>
      </w:pPr>
      <w:rPr>
        <w:rFonts w:hint="default"/>
      </w:rPr>
    </w:lvl>
    <w:lvl w:ilvl="8">
      <w:start w:val="1"/>
      <w:numFmt w:val="decimal"/>
      <w:lvlText w:val="%1.%2.%3.%4.%5.%6.%7.%8.%9."/>
      <w:lvlJc w:val="left"/>
      <w:pPr>
        <w:ind w:left="21176" w:hanging="1800"/>
      </w:pPr>
      <w:rPr>
        <w:rFonts w:hint="default"/>
      </w:rPr>
    </w:lvl>
  </w:abstractNum>
  <w:abstractNum w:abstractNumId="9" w15:restartNumberingAfterBreak="0">
    <w:nsid w:val="22B7061F"/>
    <w:multiLevelType w:val="hybridMultilevel"/>
    <w:tmpl w:val="0D723D66"/>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58F2013"/>
    <w:multiLevelType w:val="multilevel"/>
    <w:tmpl w:val="7FC07D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F41FD9"/>
    <w:multiLevelType w:val="hybridMultilevel"/>
    <w:tmpl w:val="EB327C0E"/>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B127B40"/>
    <w:multiLevelType w:val="hybridMultilevel"/>
    <w:tmpl w:val="0CBE20F4"/>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B8676CD"/>
    <w:multiLevelType w:val="hybridMultilevel"/>
    <w:tmpl w:val="E7FC73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CBA11B0"/>
    <w:multiLevelType w:val="hybridMultilevel"/>
    <w:tmpl w:val="962481BA"/>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CD766C3"/>
    <w:multiLevelType w:val="multilevel"/>
    <w:tmpl w:val="0FC4357A"/>
    <w:lvl w:ilvl="0">
      <w:start w:val="4"/>
      <w:numFmt w:val="decimal"/>
      <w:lvlText w:val="%1."/>
      <w:lvlJc w:val="left"/>
      <w:pPr>
        <w:ind w:left="360" w:hanging="360"/>
      </w:pPr>
      <w:rPr>
        <w:rFonts w:hint="default"/>
      </w:rPr>
    </w:lvl>
    <w:lvl w:ilvl="1">
      <w:start w:val="4"/>
      <w:numFmt w:val="decimal"/>
      <w:lvlText w:val="%1.%2."/>
      <w:lvlJc w:val="left"/>
      <w:pPr>
        <w:ind w:left="2782" w:hanging="360"/>
      </w:pPr>
      <w:rPr>
        <w:rFonts w:hint="default"/>
      </w:rPr>
    </w:lvl>
    <w:lvl w:ilvl="2">
      <w:start w:val="1"/>
      <w:numFmt w:val="decimal"/>
      <w:lvlText w:val="%1.%2.%3."/>
      <w:lvlJc w:val="left"/>
      <w:pPr>
        <w:ind w:left="5564" w:hanging="720"/>
      </w:pPr>
      <w:rPr>
        <w:rFonts w:hint="default"/>
      </w:rPr>
    </w:lvl>
    <w:lvl w:ilvl="3">
      <w:start w:val="1"/>
      <w:numFmt w:val="decimal"/>
      <w:lvlText w:val="%1.%2.%3.%4."/>
      <w:lvlJc w:val="left"/>
      <w:pPr>
        <w:ind w:left="7986" w:hanging="720"/>
      </w:pPr>
      <w:rPr>
        <w:rFonts w:hint="default"/>
      </w:rPr>
    </w:lvl>
    <w:lvl w:ilvl="4">
      <w:start w:val="1"/>
      <w:numFmt w:val="decimal"/>
      <w:lvlText w:val="%1.%2.%3.%4.%5."/>
      <w:lvlJc w:val="left"/>
      <w:pPr>
        <w:ind w:left="10768" w:hanging="1080"/>
      </w:pPr>
      <w:rPr>
        <w:rFonts w:hint="default"/>
      </w:rPr>
    </w:lvl>
    <w:lvl w:ilvl="5">
      <w:start w:val="1"/>
      <w:numFmt w:val="decimal"/>
      <w:lvlText w:val="%1.%2.%3.%4.%5.%6."/>
      <w:lvlJc w:val="left"/>
      <w:pPr>
        <w:ind w:left="13190" w:hanging="1080"/>
      </w:pPr>
      <w:rPr>
        <w:rFonts w:hint="default"/>
      </w:rPr>
    </w:lvl>
    <w:lvl w:ilvl="6">
      <w:start w:val="1"/>
      <w:numFmt w:val="decimal"/>
      <w:lvlText w:val="%1.%2.%3.%4.%5.%6.%7."/>
      <w:lvlJc w:val="left"/>
      <w:pPr>
        <w:ind w:left="15972" w:hanging="1440"/>
      </w:pPr>
      <w:rPr>
        <w:rFonts w:hint="default"/>
      </w:rPr>
    </w:lvl>
    <w:lvl w:ilvl="7">
      <w:start w:val="1"/>
      <w:numFmt w:val="decimal"/>
      <w:lvlText w:val="%1.%2.%3.%4.%5.%6.%7.%8."/>
      <w:lvlJc w:val="left"/>
      <w:pPr>
        <w:ind w:left="18394" w:hanging="1440"/>
      </w:pPr>
      <w:rPr>
        <w:rFonts w:hint="default"/>
      </w:rPr>
    </w:lvl>
    <w:lvl w:ilvl="8">
      <w:start w:val="1"/>
      <w:numFmt w:val="decimal"/>
      <w:lvlText w:val="%1.%2.%3.%4.%5.%6.%7.%8.%9."/>
      <w:lvlJc w:val="left"/>
      <w:pPr>
        <w:ind w:left="21176" w:hanging="1800"/>
      </w:pPr>
      <w:rPr>
        <w:rFonts w:hint="default"/>
      </w:rPr>
    </w:lvl>
  </w:abstractNum>
  <w:abstractNum w:abstractNumId="16" w15:restartNumberingAfterBreak="0">
    <w:nsid w:val="330F16D1"/>
    <w:multiLevelType w:val="multilevel"/>
    <w:tmpl w:val="E952891E"/>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b w:val="0"/>
        <w:bCs w:val="0"/>
      </w:rPr>
    </w:lvl>
    <w:lvl w:ilvl="2">
      <w:start w:val="1"/>
      <w:numFmt w:val="decimal"/>
      <w:lvlText w:val="%1.%2.%3."/>
      <w:lvlJc w:val="left"/>
      <w:pPr>
        <w:ind w:left="782" w:hanging="720"/>
      </w:pPr>
      <w:rPr>
        <w:rFonts w:hint="default"/>
      </w:rPr>
    </w:lvl>
    <w:lvl w:ilvl="3">
      <w:start w:val="1"/>
      <w:numFmt w:val="decimal"/>
      <w:lvlText w:val="%1.%2.%3.%4."/>
      <w:lvlJc w:val="left"/>
      <w:pPr>
        <w:ind w:left="813" w:hanging="720"/>
      </w:pPr>
      <w:rPr>
        <w:rFonts w:hint="default"/>
        <w:color w:val="auto"/>
      </w:rPr>
    </w:lvl>
    <w:lvl w:ilvl="4">
      <w:start w:val="1"/>
      <w:numFmt w:val="decimal"/>
      <w:lvlText w:val="%1.%2.%3.%4.%5."/>
      <w:lvlJc w:val="left"/>
      <w:pPr>
        <w:ind w:left="1204" w:hanging="1080"/>
      </w:pPr>
      <w:rPr>
        <w:rFonts w:hint="default"/>
      </w:rPr>
    </w:lvl>
    <w:lvl w:ilvl="5">
      <w:start w:val="1"/>
      <w:numFmt w:val="decimal"/>
      <w:lvlText w:val="%1.%2.%3.%4.%5.%6."/>
      <w:lvlJc w:val="left"/>
      <w:pPr>
        <w:ind w:left="1235" w:hanging="1080"/>
      </w:pPr>
      <w:rPr>
        <w:rFonts w:hint="default"/>
      </w:rPr>
    </w:lvl>
    <w:lvl w:ilvl="6">
      <w:start w:val="1"/>
      <w:numFmt w:val="decimal"/>
      <w:lvlText w:val="%1.%2.%3.%4.%5.%6.%7."/>
      <w:lvlJc w:val="left"/>
      <w:pPr>
        <w:ind w:left="1626" w:hanging="1440"/>
      </w:pPr>
      <w:rPr>
        <w:rFonts w:hint="default"/>
      </w:rPr>
    </w:lvl>
    <w:lvl w:ilvl="7">
      <w:start w:val="1"/>
      <w:numFmt w:val="decimal"/>
      <w:lvlText w:val="%1.%2.%3.%4.%5.%6.%7.%8."/>
      <w:lvlJc w:val="left"/>
      <w:pPr>
        <w:ind w:left="1657" w:hanging="1440"/>
      </w:pPr>
      <w:rPr>
        <w:rFonts w:hint="default"/>
      </w:rPr>
    </w:lvl>
    <w:lvl w:ilvl="8">
      <w:start w:val="1"/>
      <w:numFmt w:val="decimal"/>
      <w:lvlText w:val="%1.%2.%3.%4.%5.%6.%7.%8.%9."/>
      <w:lvlJc w:val="left"/>
      <w:pPr>
        <w:ind w:left="2048" w:hanging="1800"/>
      </w:pPr>
      <w:rPr>
        <w:rFonts w:hint="default"/>
      </w:rPr>
    </w:lvl>
  </w:abstractNum>
  <w:abstractNum w:abstractNumId="17" w15:restartNumberingAfterBreak="0">
    <w:nsid w:val="387C2B33"/>
    <w:multiLevelType w:val="hybridMultilevel"/>
    <w:tmpl w:val="239EF1E0"/>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ABC0A8B"/>
    <w:multiLevelType w:val="hybridMultilevel"/>
    <w:tmpl w:val="46689A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ECC5A7D"/>
    <w:multiLevelType w:val="hybridMultilevel"/>
    <w:tmpl w:val="4AB46732"/>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0FF3AF3"/>
    <w:multiLevelType w:val="hybridMultilevel"/>
    <w:tmpl w:val="86C8333C"/>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5D83CD5"/>
    <w:multiLevelType w:val="hybridMultilevel"/>
    <w:tmpl w:val="DAE2BF3E"/>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A42786A"/>
    <w:multiLevelType w:val="hybridMultilevel"/>
    <w:tmpl w:val="8012CBD0"/>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BFB31E5"/>
    <w:multiLevelType w:val="hybridMultilevel"/>
    <w:tmpl w:val="B19C2A70"/>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1DF28ED"/>
    <w:multiLevelType w:val="multilevel"/>
    <w:tmpl w:val="7AB8706A"/>
    <w:lvl w:ilvl="0">
      <w:start w:val="3"/>
      <w:numFmt w:val="decimal"/>
      <w:lvlText w:val="%1"/>
      <w:lvlJc w:val="left"/>
      <w:pPr>
        <w:ind w:left="384" w:hanging="384"/>
      </w:pPr>
      <w:rPr>
        <w:rFonts w:hint="default"/>
      </w:rPr>
    </w:lvl>
    <w:lvl w:ilvl="1">
      <w:start w:val="24"/>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6FE29A6"/>
    <w:multiLevelType w:val="hybridMultilevel"/>
    <w:tmpl w:val="DA241FB8"/>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B564B82"/>
    <w:multiLevelType w:val="hybridMultilevel"/>
    <w:tmpl w:val="EDEAC376"/>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B8D0572"/>
    <w:multiLevelType w:val="multilevel"/>
    <w:tmpl w:val="2C52A4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E75D7A"/>
    <w:multiLevelType w:val="multilevel"/>
    <w:tmpl w:val="9F18E37A"/>
    <w:lvl w:ilvl="0">
      <w:start w:val="1"/>
      <w:numFmt w:val="decimal"/>
      <w:lvlText w:val="%1."/>
      <w:lvlJc w:val="left"/>
      <w:pPr>
        <w:ind w:left="3906" w:hanging="504"/>
      </w:pPr>
      <w:rPr>
        <w:rFonts w:hint="default"/>
      </w:rPr>
    </w:lvl>
    <w:lvl w:ilvl="1">
      <w:start w:val="1"/>
      <w:numFmt w:val="decimal"/>
      <w:lvlText w:val="%1.%2."/>
      <w:lvlJc w:val="left"/>
      <w:pPr>
        <w:ind w:left="787" w:hanging="504"/>
      </w:pPr>
      <w:rPr>
        <w:rFonts w:hint="default"/>
        <w:b w:val="0"/>
        <w:bCs w:val="0"/>
      </w:rPr>
    </w:lvl>
    <w:lvl w:ilvl="2">
      <w:start w:val="1"/>
      <w:numFmt w:val="decimal"/>
      <w:lvlText w:val="%1.%2.%3."/>
      <w:lvlJc w:val="left"/>
      <w:pPr>
        <w:ind w:left="5542" w:hanging="720"/>
      </w:pPr>
      <w:rPr>
        <w:rFonts w:hint="default"/>
        <w:b/>
        <w:bCs/>
        <w:color w:val="auto"/>
      </w:rPr>
    </w:lvl>
    <w:lvl w:ilvl="3">
      <w:start w:val="1"/>
      <w:numFmt w:val="decimal"/>
      <w:lvlText w:val="%1.%2.%3.%4."/>
      <w:lvlJc w:val="left"/>
      <w:pPr>
        <w:ind w:left="6252" w:hanging="720"/>
      </w:pPr>
      <w:rPr>
        <w:rFonts w:hint="default"/>
      </w:rPr>
    </w:lvl>
    <w:lvl w:ilvl="4">
      <w:start w:val="1"/>
      <w:numFmt w:val="decimal"/>
      <w:lvlText w:val="%1.%2.%3.%4.%5."/>
      <w:lvlJc w:val="left"/>
      <w:pPr>
        <w:ind w:left="7322" w:hanging="1080"/>
      </w:pPr>
      <w:rPr>
        <w:rFonts w:hint="default"/>
      </w:rPr>
    </w:lvl>
    <w:lvl w:ilvl="5">
      <w:start w:val="1"/>
      <w:numFmt w:val="decimal"/>
      <w:lvlText w:val="%1.%2.%3.%4.%5.%6."/>
      <w:lvlJc w:val="left"/>
      <w:pPr>
        <w:ind w:left="8032"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9812" w:hanging="1440"/>
      </w:pPr>
      <w:rPr>
        <w:rFonts w:hint="default"/>
      </w:rPr>
    </w:lvl>
    <w:lvl w:ilvl="8">
      <w:start w:val="1"/>
      <w:numFmt w:val="decimal"/>
      <w:lvlText w:val="%1.%2.%3.%4.%5.%6.%7.%8.%9."/>
      <w:lvlJc w:val="left"/>
      <w:pPr>
        <w:ind w:left="10882" w:hanging="1800"/>
      </w:pPr>
      <w:rPr>
        <w:rFonts w:hint="default"/>
      </w:rPr>
    </w:lvl>
  </w:abstractNum>
  <w:abstractNum w:abstractNumId="29" w15:restartNumberingAfterBreak="0">
    <w:nsid w:val="63644AA2"/>
    <w:multiLevelType w:val="hybridMultilevel"/>
    <w:tmpl w:val="E8EE7B0A"/>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30565EB"/>
    <w:multiLevelType w:val="hybridMultilevel"/>
    <w:tmpl w:val="71F06534"/>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4227B7F"/>
    <w:multiLevelType w:val="hybridMultilevel"/>
    <w:tmpl w:val="0914A2B2"/>
    <w:lvl w:ilvl="0" w:tplc="F9EA0AFA">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AD6252F"/>
    <w:multiLevelType w:val="multilevel"/>
    <w:tmpl w:val="8940CE72"/>
    <w:lvl w:ilvl="0">
      <w:start w:val="2"/>
      <w:numFmt w:val="decimal"/>
      <w:lvlText w:val="%1."/>
      <w:lvlJc w:val="left"/>
      <w:pPr>
        <w:ind w:left="1070" w:hanging="360"/>
      </w:pPr>
      <w:rPr>
        <w:rFonts w:hint="default"/>
      </w:rPr>
    </w:lvl>
    <w:lvl w:ilvl="1">
      <w:start w:val="1"/>
      <w:numFmt w:val="decimal"/>
      <w:lvlText w:val="%1.%2."/>
      <w:lvlJc w:val="left"/>
      <w:pPr>
        <w:ind w:left="1170" w:hanging="360"/>
      </w:pPr>
      <w:rPr>
        <w:rFonts w:hint="default"/>
        <w:b/>
      </w:rPr>
    </w:lvl>
    <w:lvl w:ilvl="2">
      <w:start w:val="1"/>
      <w:numFmt w:val="decimal"/>
      <w:lvlText w:val="%1.%2.%3."/>
      <w:lvlJc w:val="left"/>
      <w:pPr>
        <w:ind w:left="2880" w:hanging="720"/>
      </w:pPr>
      <w:rPr>
        <w:rFonts w:hint="default"/>
        <w:b/>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16cid:durableId="1333216600">
    <w:abstractNumId w:val="32"/>
  </w:num>
  <w:num w:numId="2" w16cid:durableId="1809325449">
    <w:abstractNumId w:val="28"/>
  </w:num>
  <w:num w:numId="3" w16cid:durableId="168444026">
    <w:abstractNumId w:val="16"/>
  </w:num>
  <w:num w:numId="4" w16cid:durableId="1568877034">
    <w:abstractNumId w:val="1"/>
  </w:num>
  <w:num w:numId="5" w16cid:durableId="1806509613">
    <w:abstractNumId w:val="7"/>
  </w:num>
  <w:num w:numId="6" w16cid:durableId="1262371194">
    <w:abstractNumId w:val="8"/>
  </w:num>
  <w:num w:numId="7" w16cid:durableId="1285190382">
    <w:abstractNumId w:val="27"/>
  </w:num>
  <w:num w:numId="8" w16cid:durableId="1721704359">
    <w:abstractNumId w:val="10"/>
  </w:num>
  <w:num w:numId="9" w16cid:durableId="1970089300">
    <w:abstractNumId w:val="15"/>
  </w:num>
  <w:num w:numId="10" w16cid:durableId="2040468566">
    <w:abstractNumId w:val="24"/>
  </w:num>
  <w:num w:numId="11" w16cid:durableId="1496267098">
    <w:abstractNumId w:val="0"/>
  </w:num>
  <w:num w:numId="12" w16cid:durableId="1563440325">
    <w:abstractNumId w:val="18"/>
  </w:num>
  <w:num w:numId="13" w16cid:durableId="1790590940">
    <w:abstractNumId w:val="3"/>
  </w:num>
  <w:num w:numId="14" w16cid:durableId="327054277">
    <w:abstractNumId w:val="13"/>
  </w:num>
  <w:num w:numId="15" w16cid:durableId="248386669">
    <w:abstractNumId w:val="20"/>
  </w:num>
  <w:num w:numId="16" w16cid:durableId="1212696696">
    <w:abstractNumId w:val="26"/>
  </w:num>
  <w:num w:numId="17" w16cid:durableId="893393569">
    <w:abstractNumId w:val="25"/>
  </w:num>
  <w:num w:numId="18" w16cid:durableId="2126191166">
    <w:abstractNumId w:val="29"/>
  </w:num>
  <w:num w:numId="19" w16cid:durableId="1846557801">
    <w:abstractNumId w:val="22"/>
  </w:num>
  <w:num w:numId="20" w16cid:durableId="1709140254">
    <w:abstractNumId w:val="31"/>
  </w:num>
  <w:num w:numId="21" w16cid:durableId="1856069258">
    <w:abstractNumId w:val="9"/>
  </w:num>
  <w:num w:numId="22" w16cid:durableId="1531607079">
    <w:abstractNumId w:val="23"/>
  </w:num>
  <w:num w:numId="23" w16cid:durableId="1099984947">
    <w:abstractNumId w:val="14"/>
  </w:num>
  <w:num w:numId="24" w16cid:durableId="255751274">
    <w:abstractNumId w:val="21"/>
  </w:num>
  <w:num w:numId="25" w16cid:durableId="425273971">
    <w:abstractNumId w:val="11"/>
  </w:num>
  <w:num w:numId="26" w16cid:durableId="1528521945">
    <w:abstractNumId w:val="12"/>
  </w:num>
  <w:num w:numId="27" w16cid:durableId="1973822330">
    <w:abstractNumId w:val="17"/>
  </w:num>
  <w:num w:numId="28" w16cid:durableId="433132011">
    <w:abstractNumId w:val="4"/>
  </w:num>
  <w:num w:numId="29" w16cid:durableId="1200095507">
    <w:abstractNumId w:val="30"/>
  </w:num>
  <w:num w:numId="30" w16cid:durableId="686829844">
    <w:abstractNumId w:val="6"/>
  </w:num>
  <w:num w:numId="31" w16cid:durableId="1844279704">
    <w:abstractNumId w:val="2"/>
  </w:num>
  <w:num w:numId="32" w16cid:durableId="334260247">
    <w:abstractNumId w:val="5"/>
  </w:num>
  <w:num w:numId="33" w16cid:durableId="2067097127">
    <w:abstractNumId w:val="19"/>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urga Stonienė  | VMU">
    <w15:presenceInfo w15:providerId="AD" w15:userId="S::Jurga.Stoniene@vmu.lt::fa0e3eda-64d5-47b8-93ca-45d5bdcba5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284"/>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4A2"/>
    <w:rsid w:val="00005811"/>
    <w:rsid w:val="00006033"/>
    <w:rsid w:val="00006651"/>
    <w:rsid w:val="0001082D"/>
    <w:rsid w:val="00016796"/>
    <w:rsid w:val="00021617"/>
    <w:rsid w:val="000234B8"/>
    <w:rsid w:val="000342FE"/>
    <w:rsid w:val="000418E9"/>
    <w:rsid w:val="00045510"/>
    <w:rsid w:val="000469D1"/>
    <w:rsid w:val="000516F5"/>
    <w:rsid w:val="00053239"/>
    <w:rsid w:val="000720BB"/>
    <w:rsid w:val="00075E4D"/>
    <w:rsid w:val="00082225"/>
    <w:rsid w:val="00082EB1"/>
    <w:rsid w:val="00084175"/>
    <w:rsid w:val="00087574"/>
    <w:rsid w:val="00090AD2"/>
    <w:rsid w:val="0009726D"/>
    <w:rsid w:val="000A3AE2"/>
    <w:rsid w:val="000A734E"/>
    <w:rsid w:val="000B0624"/>
    <w:rsid w:val="000B0BA1"/>
    <w:rsid w:val="000B2392"/>
    <w:rsid w:val="000B2758"/>
    <w:rsid w:val="000C0066"/>
    <w:rsid w:val="000C2B0D"/>
    <w:rsid w:val="000C5A38"/>
    <w:rsid w:val="000D580F"/>
    <w:rsid w:val="000E36B0"/>
    <w:rsid w:val="000E791E"/>
    <w:rsid w:val="000F1F0C"/>
    <w:rsid w:val="000F4E94"/>
    <w:rsid w:val="000F625C"/>
    <w:rsid w:val="000F7A13"/>
    <w:rsid w:val="0010038E"/>
    <w:rsid w:val="00105E71"/>
    <w:rsid w:val="0011050D"/>
    <w:rsid w:val="00121DFC"/>
    <w:rsid w:val="00127C6A"/>
    <w:rsid w:val="00130DFB"/>
    <w:rsid w:val="0013286A"/>
    <w:rsid w:val="001348C8"/>
    <w:rsid w:val="00137F06"/>
    <w:rsid w:val="00142122"/>
    <w:rsid w:val="0014600C"/>
    <w:rsid w:val="00147A00"/>
    <w:rsid w:val="00147F3E"/>
    <w:rsid w:val="0015002D"/>
    <w:rsid w:val="00151669"/>
    <w:rsid w:val="00156EFA"/>
    <w:rsid w:val="001620F0"/>
    <w:rsid w:val="00165A07"/>
    <w:rsid w:val="00170A88"/>
    <w:rsid w:val="001712C1"/>
    <w:rsid w:val="0017465A"/>
    <w:rsid w:val="00175B19"/>
    <w:rsid w:val="00177B41"/>
    <w:rsid w:val="00184494"/>
    <w:rsid w:val="0018635E"/>
    <w:rsid w:val="00186C55"/>
    <w:rsid w:val="00190A9E"/>
    <w:rsid w:val="00193195"/>
    <w:rsid w:val="00195D93"/>
    <w:rsid w:val="001974E6"/>
    <w:rsid w:val="001977F3"/>
    <w:rsid w:val="0019796E"/>
    <w:rsid w:val="001A0C76"/>
    <w:rsid w:val="001A231F"/>
    <w:rsid w:val="001A3ED4"/>
    <w:rsid w:val="001A55D9"/>
    <w:rsid w:val="001B2530"/>
    <w:rsid w:val="001B6806"/>
    <w:rsid w:val="001B7EE9"/>
    <w:rsid w:val="001B7FAC"/>
    <w:rsid w:val="001C0DA2"/>
    <w:rsid w:val="001C3076"/>
    <w:rsid w:val="001C7033"/>
    <w:rsid w:val="001C7843"/>
    <w:rsid w:val="001D7D7C"/>
    <w:rsid w:val="001E0D55"/>
    <w:rsid w:val="001E2530"/>
    <w:rsid w:val="001E2B23"/>
    <w:rsid w:val="001E4D0E"/>
    <w:rsid w:val="001E669A"/>
    <w:rsid w:val="001F2499"/>
    <w:rsid w:val="001F2E35"/>
    <w:rsid w:val="001F561E"/>
    <w:rsid w:val="00203431"/>
    <w:rsid w:val="0020487D"/>
    <w:rsid w:val="00204D4B"/>
    <w:rsid w:val="00210BF3"/>
    <w:rsid w:val="0021309C"/>
    <w:rsid w:val="00215B6B"/>
    <w:rsid w:val="00216128"/>
    <w:rsid w:val="00221639"/>
    <w:rsid w:val="00224E4C"/>
    <w:rsid w:val="0023028F"/>
    <w:rsid w:val="00233A3E"/>
    <w:rsid w:val="002411C3"/>
    <w:rsid w:val="002424A5"/>
    <w:rsid w:val="002501E1"/>
    <w:rsid w:val="00255405"/>
    <w:rsid w:val="00262B45"/>
    <w:rsid w:val="00262C25"/>
    <w:rsid w:val="00264EDB"/>
    <w:rsid w:val="00271A3D"/>
    <w:rsid w:val="00272563"/>
    <w:rsid w:val="00276E81"/>
    <w:rsid w:val="0027773D"/>
    <w:rsid w:val="002803C8"/>
    <w:rsid w:val="00280ADC"/>
    <w:rsid w:val="002839EF"/>
    <w:rsid w:val="0029187E"/>
    <w:rsid w:val="002A05E8"/>
    <w:rsid w:val="002A3C3E"/>
    <w:rsid w:val="002A4BF1"/>
    <w:rsid w:val="002A52B1"/>
    <w:rsid w:val="002A551D"/>
    <w:rsid w:val="002A7B12"/>
    <w:rsid w:val="002B36C1"/>
    <w:rsid w:val="002B582A"/>
    <w:rsid w:val="002B77E0"/>
    <w:rsid w:val="002C7248"/>
    <w:rsid w:val="002D0697"/>
    <w:rsid w:val="002D2515"/>
    <w:rsid w:val="002D2E6A"/>
    <w:rsid w:val="002D5184"/>
    <w:rsid w:val="002D66FA"/>
    <w:rsid w:val="002D7D5B"/>
    <w:rsid w:val="002F1532"/>
    <w:rsid w:val="002F5076"/>
    <w:rsid w:val="002F54BC"/>
    <w:rsid w:val="00302C40"/>
    <w:rsid w:val="003057EB"/>
    <w:rsid w:val="003161F6"/>
    <w:rsid w:val="003169F4"/>
    <w:rsid w:val="003208A8"/>
    <w:rsid w:val="00323BF1"/>
    <w:rsid w:val="003256A6"/>
    <w:rsid w:val="00327B0F"/>
    <w:rsid w:val="00332FB9"/>
    <w:rsid w:val="00350128"/>
    <w:rsid w:val="00350CD5"/>
    <w:rsid w:val="003664D2"/>
    <w:rsid w:val="00366F41"/>
    <w:rsid w:val="0037018A"/>
    <w:rsid w:val="00371C9D"/>
    <w:rsid w:val="00375223"/>
    <w:rsid w:val="00376CEC"/>
    <w:rsid w:val="00382C99"/>
    <w:rsid w:val="00383BA9"/>
    <w:rsid w:val="0038484D"/>
    <w:rsid w:val="003870F9"/>
    <w:rsid w:val="00391463"/>
    <w:rsid w:val="00393741"/>
    <w:rsid w:val="003937D5"/>
    <w:rsid w:val="00393D5D"/>
    <w:rsid w:val="003A4519"/>
    <w:rsid w:val="003A48C9"/>
    <w:rsid w:val="003A7F07"/>
    <w:rsid w:val="003B09FB"/>
    <w:rsid w:val="003B2E46"/>
    <w:rsid w:val="003B5E28"/>
    <w:rsid w:val="003D661A"/>
    <w:rsid w:val="003D6E93"/>
    <w:rsid w:val="003E4542"/>
    <w:rsid w:val="003E6C52"/>
    <w:rsid w:val="003E7AB3"/>
    <w:rsid w:val="003F6C66"/>
    <w:rsid w:val="00402157"/>
    <w:rsid w:val="004070D1"/>
    <w:rsid w:val="004071B6"/>
    <w:rsid w:val="00414DFA"/>
    <w:rsid w:val="004154AC"/>
    <w:rsid w:val="00416068"/>
    <w:rsid w:val="0042190D"/>
    <w:rsid w:val="004243C5"/>
    <w:rsid w:val="0042749B"/>
    <w:rsid w:val="0043083D"/>
    <w:rsid w:val="004314B7"/>
    <w:rsid w:val="00431964"/>
    <w:rsid w:val="00435EC7"/>
    <w:rsid w:val="00436EDC"/>
    <w:rsid w:val="00436F09"/>
    <w:rsid w:val="00437542"/>
    <w:rsid w:val="00440733"/>
    <w:rsid w:val="00444AF6"/>
    <w:rsid w:val="004459DA"/>
    <w:rsid w:val="00446F4B"/>
    <w:rsid w:val="004470FC"/>
    <w:rsid w:val="00447A0A"/>
    <w:rsid w:val="00451A62"/>
    <w:rsid w:val="00460CAD"/>
    <w:rsid w:val="0046239E"/>
    <w:rsid w:val="00463F02"/>
    <w:rsid w:val="00466178"/>
    <w:rsid w:val="0046737F"/>
    <w:rsid w:val="00467617"/>
    <w:rsid w:val="00474F53"/>
    <w:rsid w:val="0047563C"/>
    <w:rsid w:val="00477DA4"/>
    <w:rsid w:val="00484CC8"/>
    <w:rsid w:val="00490046"/>
    <w:rsid w:val="004933F4"/>
    <w:rsid w:val="004936C9"/>
    <w:rsid w:val="004A46B7"/>
    <w:rsid w:val="004B09FB"/>
    <w:rsid w:val="004B36B1"/>
    <w:rsid w:val="004C31BA"/>
    <w:rsid w:val="004C3904"/>
    <w:rsid w:val="004C6F2A"/>
    <w:rsid w:val="004D1305"/>
    <w:rsid w:val="004E14CA"/>
    <w:rsid w:val="004F0C7C"/>
    <w:rsid w:val="005033C0"/>
    <w:rsid w:val="00503C7F"/>
    <w:rsid w:val="0050427B"/>
    <w:rsid w:val="00507ED1"/>
    <w:rsid w:val="00510A86"/>
    <w:rsid w:val="005252C8"/>
    <w:rsid w:val="00527FE1"/>
    <w:rsid w:val="00530F3C"/>
    <w:rsid w:val="005314DE"/>
    <w:rsid w:val="00532781"/>
    <w:rsid w:val="00537C3D"/>
    <w:rsid w:val="0054131E"/>
    <w:rsid w:val="005427A5"/>
    <w:rsid w:val="00550D98"/>
    <w:rsid w:val="00551964"/>
    <w:rsid w:val="00553856"/>
    <w:rsid w:val="005617CB"/>
    <w:rsid w:val="005628A6"/>
    <w:rsid w:val="00570FD3"/>
    <w:rsid w:val="00574024"/>
    <w:rsid w:val="00575C4D"/>
    <w:rsid w:val="00585D7E"/>
    <w:rsid w:val="005861E3"/>
    <w:rsid w:val="00593A9C"/>
    <w:rsid w:val="005945D8"/>
    <w:rsid w:val="0059565C"/>
    <w:rsid w:val="0059589F"/>
    <w:rsid w:val="00595C37"/>
    <w:rsid w:val="0059682A"/>
    <w:rsid w:val="005A14B5"/>
    <w:rsid w:val="005A38CB"/>
    <w:rsid w:val="005A52D7"/>
    <w:rsid w:val="005B1F4E"/>
    <w:rsid w:val="005B343C"/>
    <w:rsid w:val="005B54BC"/>
    <w:rsid w:val="005B67C9"/>
    <w:rsid w:val="005C1DB6"/>
    <w:rsid w:val="005C55A4"/>
    <w:rsid w:val="005D170B"/>
    <w:rsid w:val="005D1B16"/>
    <w:rsid w:val="005E0B67"/>
    <w:rsid w:val="005E10FE"/>
    <w:rsid w:val="005E3FE2"/>
    <w:rsid w:val="005E5186"/>
    <w:rsid w:val="005F0AA2"/>
    <w:rsid w:val="005F4500"/>
    <w:rsid w:val="00601942"/>
    <w:rsid w:val="00603782"/>
    <w:rsid w:val="00603FD5"/>
    <w:rsid w:val="006047CB"/>
    <w:rsid w:val="00607E7E"/>
    <w:rsid w:val="00615C75"/>
    <w:rsid w:val="00620F32"/>
    <w:rsid w:val="00623477"/>
    <w:rsid w:val="006261CC"/>
    <w:rsid w:val="00626BCF"/>
    <w:rsid w:val="00630AB4"/>
    <w:rsid w:val="0063127E"/>
    <w:rsid w:val="00632778"/>
    <w:rsid w:val="00633410"/>
    <w:rsid w:val="0063375E"/>
    <w:rsid w:val="006365DB"/>
    <w:rsid w:val="00636A7E"/>
    <w:rsid w:val="00636F0F"/>
    <w:rsid w:val="00640301"/>
    <w:rsid w:val="00640326"/>
    <w:rsid w:val="00650C6A"/>
    <w:rsid w:val="00652EF9"/>
    <w:rsid w:val="0065710C"/>
    <w:rsid w:val="0065751D"/>
    <w:rsid w:val="00657849"/>
    <w:rsid w:val="00657F7C"/>
    <w:rsid w:val="00663BAA"/>
    <w:rsid w:val="006646A6"/>
    <w:rsid w:val="00665861"/>
    <w:rsid w:val="00665E10"/>
    <w:rsid w:val="00667941"/>
    <w:rsid w:val="00667D94"/>
    <w:rsid w:val="0067166D"/>
    <w:rsid w:val="00675569"/>
    <w:rsid w:val="00680534"/>
    <w:rsid w:val="0068303E"/>
    <w:rsid w:val="00685390"/>
    <w:rsid w:val="00686148"/>
    <w:rsid w:val="006865D5"/>
    <w:rsid w:val="00690AE0"/>
    <w:rsid w:val="00691FD9"/>
    <w:rsid w:val="00696694"/>
    <w:rsid w:val="006A30A4"/>
    <w:rsid w:val="006A5426"/>
    <w:rsid w:val="006B3B14"/>
    <w:rsid w:val="006B3ECC"/>
    <w:rsid w:val="006B507F"/>
    <w:rsid w:val="006B63AD"/>
    <w:rsid w:val="006B6548"/>
    <w:rsid w:val="006C12B1"/>
    <w:rsid w:val="006C36EC"/>
    <w:rsid w:val="006C57E9"/>
    <w:rsid w:val="006C6833"/>
    <w:rsid w:val="006D08A4"/>
    <w:rsid w:val="006D0BDC"/>
    <w:rsid w:val="006D2163"/>
    <w:rsid w:val="006D29CF"/>
    <w:rsid w:val="006D2B3E"/>
    <w:rsid w:val="006D4891"/>
    <w:rsid w:val="006D795A"/>
    <w:rsid w:val="006E3C43"/>
    <w:rsid w:val="006E4062"/>
    <w:rsid w:val="006E54C3"/>
    <w:rsid w:val="006F1AAE"/>
    <w:rsid w:val="006F383C"/>
    <w:rsid w:val="007004A2"/>
    <w:rsid w:val="0070350A"/>
    <w:rsid w:val="007067E4"/>
    <w:rsid w:val="007146B9"/>
    <w:rsid w:val="0071774F"/>
    <w:rsid w:val="00724DE7"/>
    <w:rsid w:val="00725EE7"/>
    <w:rsid w:val="007278B3"/>
    <w:rsid w:val="00727AB6"/>
    <w:rsid w:val="007379C6"/>
    <w:rsid w:val="0074299E"/>
    <w:rsid w:val="00745958"/>
    <w:rsid w:val="0075215D"/>
    <w:rsid w:val="00754490"/>
    <w:rsid w:val="0075483A"/>
    <w:rsid w:val="00756C2D"/>
    <w:rsid w:val="00757585"/>
    <w:rsid w:val="00760F83"/>
    <w:rsid w:val="007620DC"/>
    <w:rsid w:val="00763F01"/>
    <w:rsid w:val="00771CB2"/>
    <w:rsid w:val="00771CDC"/>
    <w:rsid w:val="00772975"/>
    <w:rsid w:val="00780082"/>
    <w:rsid w:val="007814AC"/>
    <w:rsid w:val="0078151E"/>
    <w:rsid w:val="00781CFD"/>
    <w:rsid w:val="0078340B"/>
    <w:rsid w:val="00791272"/>
    <w:rsid w:val="00791290"/>
    <w:rsid w:val="00792FED"/>
    <w:rsid w:val="007A108F"/>
    <w:rsid w:val="007A1F99"/>
    <w:rsid w:val="007B41FF"/>
    <w:rsid w:val="007B6BC8"/>
    <w:rsid w:val="007C109D"/>
    <w:rsid w:val="007C2614"/>
    <w:rsid w:val="007E147E"/>
    <w:rsid w:val="007E47F4"/>
    <w:rsid w:val="007E6999"/>
    <w:rsid w:val="007E7860"/>
    <w:rsid w:val="007F19F0"/>
    <w:rsid w:val="007F1CCC"/>
    <w:rsid w:val="007F23F9"/>
    <w:rsid w:val="007F3946"/>
    <w:rsid w:val="007F63C9"/>
    <w:rsid w:val="007F6DDF"/>
    <w:rsid w:val="00810507"/>
    <w:rsid w:val="00810827"/>
    <w:rsid w:val="00810889"/>
    <w:rsid w:val="00811356"/>
    <w:rsid w:val="00813486"/>
    <w:rsid w:val="00813B2F"/>
    <w:rsid w:val="00813CEE"/>
    <w:rsid w:val="00820984"/>
    <w:rsid w:val="00822CF0"/>
    <w:rsid w:val="008233AB"/>
    <w:rsid w:val="00825607"/>
    <w:rsid w:val="00836F51"/>
    <w:rsid w:val="00847528"/>
    <w:rsid w:val="00847B49"/>
    <w:rsid w:val="008538C3"/>
    <w:rsid w:val="00853D08"/>
    <w:rsid w:val="008562E7"/>
    <w:rsid w:val="008568A4"/>
    <w:rsid w:val="008654B1"/>
    <w:rsid w:val="008658F9"/>
    <w:rsid w:val="00866685"/>
    <w:rsid w:val="00866736"/>
    <w:rsid w:val="00866A49"/>
    <w:rsid w:val="00871871"/>
    <w:rsid w:val="00873DFF"/>
    <w:rsid w:val="008748C9"/>
    <w:rsid w:val="00874AE5"/>
    <w:rsid w:val="00881CC7"/>
    <w:rsid w:val="00886131"/>
    <w:rsid w:val="00886F2B"/>
    <w:rsid w:val="00894213"/>
    <w:rsid w:val="0089520B"/>
    <w:rsid w:val="008952CB"/>
    <w:rsid w:val="008A16DF"/>
    <w:rsid w:val="008B2B2C"/>
    <w:rsid w:val="008B3EA5"/>
    <w:rsid w:val="008B6DC2"/>
    <w:rsid w:val="008B7404"/>
    <w:rsid w:val="008B7437"/>
    <w:rsid w:val="008C1453"/>
    <w:rsid w:val="008C4D0C"/>
    <w:rsid w:val="008C5B1A"/>
    <w:rsid w:val="008D036C"/>
    <w:rsid w:val="008D4759"/>
    <w:rsid w:val="008E298B"/>
    <w:rsid w:val="008E7225"/>
    <w:rsid w:val="008F2BA8"/>
    <w:rsid w:val="008F4E3A"/>
    <w:rsid w:val="008F59DB"/>
    <w:rsid w:val="008F6901"/>
    <w:rsid w:val="009037C1"/>
    <w:rsid w:val="00904756"/>
    <w:rsid w:val="00911F1D"/>
    <w:rsid w:val="009154A4"/>
    <w:rsid w:val="0092334D"/>
    <w:rsid w:val="00924EF7"/>
    <w:rsid w:val="00930C0D"/>
    <w:rsid w:val="0093169E"/>
    <w:rsid w:val="009317C8"/>
    <w:rsid w:val="009329FB"/>
    <w:rsid w:val="009337A6"/>
    <w:rsid w:val="00934C49"/>
    <w:rsid w:val="0093612B"/>
    <w:rsid w:val="0093696E"/>
    <w:rsid w:val="00944E35"/>
    <w:rsid w:val="00945E92"/>
    <w:rsid w:val="00947FDB"/>
    <w:rsid w:val="009511AE"/>
    <w:rsid w:val="009518FB"/>
    <w:rsid w:val="00952B67"/>
    <w:rsid w:val="0095522B"/>
    <w:rsid w:val="00961616"/>
    <w:rsid w:val="0096307D"/>
    <w:rsid w:val="0096526A"/>
    <w:rsid w:val="00966558"/>
    <w:rsid w:val="00966B2E"/>
    <w:rsid w:val="00971F4F"/>
    <w:rsid w:val="00972D44"/>
    <w:rsid w:val="00972F9B"/>
    <w:rsid w:val="009746C8"/>
    <w:rsid w:val="00974B61"/>
    <w:rsid w:val="00982C9B"/>
    <w:rsid w:val="00984C89"/>
    <w:rsid w:val="00985769"/>
    <w:rsid w:val="00987D1E"/>
    <w:rsid w:val="00990418"/>
    <w:rsid w:val="009916D0"/>
    <w:rsid w:val="00993796"/>
    <w:rsid w:val="00993837"/>
    <w:rsid w:val="00994E50"/>
    <w:rsid w:val="00997C3B"/>
    <w:rsid w:val="009A2C8B"/>
    <w:rsid w:val="009A3E7D"/>
    <w:rsid w:val="009A6EA4"/>
    <w:rsid w:val="009A74C0"/>
    <w:rsid w:val="009A7F4D"/>
    <w:rsid w:val="009B140E"/>
    <w:rsid w:val="009B2625"/>
    <w:rsid w:val="009B4887"/>
    <w:rsid w:val="009B5505"/>
    <w:rsid w:val="009B6D49"/>
    <w:rsid w:val="009C5B2A"/>
    <w:rsid w:val="009C7AB6"/>
    <w:rsid w:val="009D1BF3"/>
    <w:rsid w:val="009D375E"/>
    <w:rsid w:val="009E53B9"/>
    <w:rsid w:val="009F0010"/>
    <w:rsid w:val="009F120A"/>
    <w:rsid w:val="009F5A7E"/>
    <w:rsid w:val="00A00819"/>
    <w:rsid w:val="00A018F7"/>
    <w:rsid w:val="00A02841"/>
    <w:rsid w:val="00A03F78"/>
    <w:rsid w:val="00A05063"/>
    <w:rsid w:val="00A115B2"/>
    <w:rsid w:val="00A12C62"/>
    <w:rsid w:val="00A14C86"/>
    <w:rsid w:val="00A17834"/>
    <w:rsid w:val="00A30285"/>
    <w:rsid w:val="00A34302"/>
    <w:rsid w:val="00A4032B"/>
    <w:rsid w:val="00A4270F"/>
    <w:rsid w:val="00A475F5"/>
    <w:rsid w:val="00A52C28"/>
    <w:rsid w:val="00A54444"/>
    <w:rsid w:val="00A6249F"/>
    <w:rsid w:val="00A64D17"/>
    <w:rsid w:val="00A662EB"/>
    <w:rsid w:val="00A74BB5"/>
    <w:rsid w:val="00A80A61"/>
    <w:rsid w:val="00A84FFC"/>
    <w:rsid w:val="00A85844"/>
    <w:rsid w:val="00A86A4F"/>
    <w:rsid w:val="00A919DC"/>
    <w:rsid w:val="00A930E0"/>
    <w:rsid w:val="00A95867"/>
    <w:rsid w:val="00A96552"/>
    <w:rsid w:val="00A96D76"/>
    <w:rsid w:val="00AA0A22"/>
    <w:rsid w:val="00AA3C37"/>
    <w:rsid w:val="00AB0298"/>
    <w:rsid w:val="00AB3E2D"/>
    <w:rsid w:val="00AB4058"/>
    <w:rsid w:val="00AB797F"/>
    <w:rsid w:val="00AC4B8B"/>
    <w:rsid w:val="00AC7319"/>
    <w:rsid w:val="00AC7C17"/>
    <w:rsid w:val="00AD5558"/>
    <w:rsid w:val="00AE221A"/>
    <w:rsid w:val="00AE2F54"/>
    <w:rsid w:val="00AE5FCA"/>
    <w:rsid w:val="00AE77FC"/>
    <w:rsid w:val="00AF01AB"/>
    <w:rsid w:val="00AF0FB1"/>
    <w:rsid w:val="00AF36BA"/>
    <w:rsid w:val="00AF5D07"/>
    <w:rsid w:val="00AF615F"/>
    <w:rsid w:val="00B00295"/>
    <w:rsid w:val="00B04A81"/>
    <w:rsid w:val="00B06745"/>
    <w:rsid w:val="00B1079B"/>
    <w:rsid w:val="00B15BDA"/>
    <w:rsid w:val="00B16551"/>
    <w:rsid w:val="00B22F04"/>
    <w:rsid w:val="00B24192"/>
    <w:rsid w:val="00B3095E"/>
    <w:rsid w:val="00B310A5"/>
    <w:rsid w:val="00B33719"/>
    <w:rsid w:val="00B34597"/>
    <w:rsid w:val="00B36B56"/>
    <w:rsid w:val="00B37065"/>
    <w:rsid w:val="00B372F5"/>
    <w:rsid w:val="00B377A0"/>
    <w:rsid w:val="00B433C1"/>
    <w:rsid w:val="00B434F0"/>
    <w:rsid w:val="00B44610"/>
    <w:rsid w:val="00B5753A"/>
    <w:rsid w:val="00B57661"/>
    <w:rsid w:val="00B5791E"/>
    <w:rsid w:val="00B62A33"/>
    <w:rsid w:val="00B63913"/>
    <w:rsid w:val="00B6419B"/>
    <w:rsid w:val="00B73ECB"/>
    <w:rsid w:val="00B7774C"/>
    <w:rsid w:val="00B82EAE"/>
    <w:rsid w:val="00B9118E"/>
    <w:rsid w:val="00B965C0"/>
    <w:rsid w:val="00BA3607"/>
    <w:rsid w:val="00BA5621"/>
    <w:rsid w:val="00BB1CB1"/>
    <w:rsid w:val="00BB3887"/>
    <w:rsid w:val="00BC11EA"/>
    <w:rsid w:val="00BC1DBE"/>
    <w:rsid w:val="00BC27ED"/>
    <w:rsid w:val="00BC6CAB"/>
    <w:rsid w:val="00BD017D"/>
    <w:rsid w:val="00BD4043"/>
    <w:rsid w:val="00BD54C0"/>
    <w:rsid w:val="00BD72F0"/>
    <w:rsid w:val="00BD76B6"/>
    <w:rsid w:val="00BE2A2B"/>
    <w:rsid w:val="00BF3FAE"/>
    <w:rsid w:val="00C023AA"/>
    <w:rsid w:val="00C04A34"/>
    <w:rsid w:val="00C04B85"/>
    <w:rsid w:val="00C04F6F"/>
    <w:rsid w:val="00C0540D"/>
    <w:rsid w:val="00C13D30"/>
    <w:rsid w:val="00C203D0"/>
    <w:rsid w:val="00C25483"/>
    <w:rsid w:val="00C31E2C"/>
    <w:rsid w:val="00C327D9"/>
    <w:rsid w:val="00C328A2"/>
    <w:rsid w:val="00C40895"/>
    <w:rsid w:val="00C45F19"/>
    <w:rsid w:val="00C4648A"/>
    <w:rsid w:val="00C52BC2"/>
    <w:rsid w:val="00C56560"/>
    <w:rsid w:val="00C56C76"/>
    <w:rsid w:val="00C61356"/>
    <w:rsid w:val="00C635AD"/>
    <w:rsid w:val="00C72B00"/>
    <w:rsid w:val="00C759E3"/>
    <w:rsid w:val="00C76EB9"/>
    <w:rsid w:val="00C80527"/>
    <w:rsid w:val="00C81011"/>
    <w:rsid w:val="00C81608"/>
    <w:rsid w:val="00C85777"/>
    <w:rsid w:val="00C85D2D"/>
    <w:rsid w:val="00C86577"/>
    <w:rsid w:val="00C91A3C"/>
    <w:rsid w:val="00C93202"/>
    <w:rsid w:val="00C94131"/>
    <w:rsid w:val="00C9564E"/>
    <w:rsid w:val="00C95A12"/>
    <w:rsid w:val="00C9613B"/>
    <w:rsid w:val="00C965AF"/>
    <w:rsid w:val="00C96622"/>
    <w:rsid w:val="00C97546"/>
    <w:rsid w:val="00CA0077"/>
    <w:rsid w:val="00CA0DFD"/>
    <w:rsid w:val="00CA2E2B"/>
    <w:rsid w:val="00CA33F7"/>
    <w:rsid w:val="00CA3E0B"/>
    <w:rsid w:val="00CA4338"/>
    <w:rsid w:val="00CA47DC"/>
    <w:rsid w:val="00CA7B46"/>
    <w:rsid w:val="00CB1775"/>
    <w:rsid w:val="00CB1DDF"/>
    <w:rsid w:val="00CB24DD"/>
    <w:rsid w:val="00CB322B"/>
    <w:rsid w:val="00CB7E75"/>
    <w:rsid w:val="00CC1D4D"/>
    <w:rsid w:val="00CC3232"/>
    <w:rsid w:val="00CC4BB1"/>
    <w:rsid w:val="00CC4E55"/>
    <w:rsid w:val="00CC5A59"/>
    <w:rsid w:val="00CD0585"/>
    <w:rsid w:val="00CD3572"/>
    <w:rsid w:val="00CD5039"/>
    <w:rsid w:val="00CD58F0"/>
    <w:rsid w:val="00CE2BA9"/>
    <w:rsid w:val="00CE7AB5"/>
    <w:rsid w:val="00CF0549"/>
    <w:rsid w:val="00CF0AA0"/>
    <w:rsid w:val="00CF2024"/>
    <w:rsid w:val="00D0048B"/>
    <w:rsid w:val="00D02427"/>
    <w:rsid w:val="00D02490"/>
    <w:rsid w:val="00D02A24"/>
    <w:rsid w:val="00D03385"/>
    <w:rsid w:val="00D06732"/>
    <w:rsid w:val="00D27F95"/>
    <w:rsid w:val="00D31746"/>
    <w:rsid w:val="00D33BE0"/>
    <w:rsid w:val="00D34E29"/>
    <w:rsid w:val="00D428DE"/>
    <w:rsid w:val="00D44D4D"/>
    <w:rsid w:val="00D53A0E"/>
    <w:rsid w:val="00D62517"/>
    <w:rsid w:val="00D63FE7"/>
    <w:rsid w:val="00D6565C"/>
    <w:rsid w:val="00D66A65"/>
    <w:rsid w:val="00D66B7A"/>
    <w:rsid w:val="00D74E90"/>
    <w:rsid w:val="00D829F4"/>
    <w:rsid w:val="00D83368"/>
    <w:rsid w:val="00D83FBF"/>
    <w:rsid w:val="00D844D2"/>
    <w:rsid w:val="00D869E1"/>
    <w:rsid w:val="00D90783"/>
    <w:rsid w:val="00D90D42"/>
    <w:rsid w:val="00DA075B"/>
    <w:rsid w:val="00DA22D0"/>
    <w:rsid w:val="00DA286F"/>
    <w:rsid w:val="00DA46EA"/>
    <w:rsid w:val="00DA5849"/>
    <w:rsid w:val="00DA5D68"/>
    <w:rsid w:val="00DB0346"/>
    <w:rsid w:val="00DB0994"/>
    <w:rsid w:val="00DB5E9B"/>
    <w:rsid w:val="00DC20B1"/>
    <w:rsid w:val="00DC211B"/>
    <w:rsid w:val="00DC224E"/>
    <w:rsid w:val="00DC2B09"/>
    <w:rsid w:val="00DC30E4"/>
    <w:rsid w:val="00DC460A"/>
    <w:rsid w:val="00DD120D"/>
    <w:rsid w:val="00DD58FB"/>
    <w:rsid w:val="00DD64FA"/>
    <w:rsid w:val="00DE01F9"/>
    <w:rsid w:val="00DE3007"/>
    <w:rsid w:val="00DE6D47"/>
    <w:rsid w:val="00DF1897"/>
    <w:rsid w:val="00DF5645"/>
    <w:rsid w:val="00E03153"/>
    <w:rsid w:val="00E05F1D"/>
    <w:rsid w:val="00E07E49"/>
    <w:rsid w:val="00E10A56"/>
    <w:rsid w:val="00E20B93"/>
    <w:rsid w:val="00E2245C"/>
    <w:rsid w:val="00E266DC"/>
    <w:rsid w:val="00E30D5B"/>
    <w:rsid w:val="00E339C3"/>
    <w:rsid w:val="00E34D93"/>
    <w:rsid w:val="00E3618F"/>
    <w:rsid w:val="00E36EAC"/>
    <w:rsid w:val="00E377E0"/>
    <w:rsid w:val="00E42670"/>
    <w:rsid w:val="00E47EC9"/>
    <w:rsid w:val="00E5192E"/>
    <w:rsid w:val="00E53149"/>
    <w:rsid w:val="00E53C99"/>
    <w:rsid w:val="00E57C90"/>
    <w:rsid w:val="00E62A41"/>
    <w:rsid w:val="00E62DB9"/>
    <w:rsid w:val="00E6435A"/>
    <w:rsid w:val="00E65FFC"/>
    <w:rsid w:val="00E6603C"/>
    <w:rsid w:val="00E6681D"/>
    <w:rsid w:val="00E67487"/>
    <w:rsid w:val="00E7128F"/>
    <w:rsid w:val="00E778D6"/>
    <w:rsid w:val="00E81758"/>
    <w:rsid w:val="00E83467"/>
    <w:rsid w:val="00E8617D"/>
    <w:rsid w:val="00E879F3"/>
    <w:rsid w:val="00E9486B"/>
    <w:rsid w:val="00E94A60"/>
    <w:rsid w:val="00E96419"/>
    <w:rsid w:val="00E97B95"/>
    <w:rsid w:val="00EA21A1"/>
    <w:rsid w:val="00EB3E2A"/>
    <w:rsid w:val="00EB55AF"/>
    <w:rsid w:val="00EB5D86"/>
    <w:rsid w:val="00EC468C"/>
    <w:rsid w:val="00ED15A0"/>
    <w:rsid w:val="00EE307B"/>
    <w:rsid w:val="00EE36F1"/>
    <w:rsid w:val="00EE5EE5"/>
    <w:rsid w:val="00EF021B"/>
    <w:rsid w:val="00EF099E"/>
    <w:rsid w:val="00EF52D0"/>
    <w:rsid w:val="00EF6B5E"/>
    <w:rsid w:val="00EF74F9"/>
    <w:rsid w:val="00F0475F"/>
    <w:rsid w:val="00F04C1E"/>
    <w:rsid w:val="00F075FF"/>
    <w:rsid w:val="00F139C4"/>
    <w:rsid w:val="00F156CF"/>
    <w:rsid w:val="00F15F6F"/>
    <w:rsid w:val="00F17A4C"/>
    <w:rsid w:val="00F24E23"/>
    <w:rsid w:val="00F256E2"/>
    <w:rsid w:val="00F30E2A"/>
    <w:rsid w:val="00F31D3A"/>
    <w:rsid w:val="00F45D46"/>
    <w:rsid w:val="00F4643E"/>
    <w:rsid w:val="00F50ADD"/>
    <w:rsid w:val="00F51AF7"/>
    <w:rsid w:val="00F539E1"/>
    <w:rsid w:val="00F5717C"/>
    <w:rsid w:val="00F57441"/>
    <w:rsid w:val="00F6623B"/>
    <w:rsid w:val="00F71C54"/>
    <w:rsid w:val="00F74953"/>
    <w:rsid w:val="00F74CCC"/>
    <w:rsid w:val="00F77F04"/>
    <w:rsid w:val="00F84361"/>
    <w:rsid w:val="00F863ED"/>
    <w:rsid w:val="00F95164"/>
    <w:rsid w:val="00F97B65"/>
    <w:rsid w:val="00FA735A"/>
    <w:rsid w:val="00FA77D8"/>
    <w:rsid w:val="00FB082D"/>
    <w:rsid w:val="00FB29CC"/>
    <w:rsid w:val="00FB57E0"/>
    <w:rsid w:val="00FC5BB3"/>
    <w:rsid w:val="00FC704C"/>
    <w:rsid w:val="00FD0AA1"/>
    <w:rsid w:val="00FD3885"/>
    <w:rsid w:val="00FD4832"/>
    <w:rsid w:val="00FD593C"/>
    <w:rsid w:val="00FD6F5F"/>
    <w:rsid w:val="00FD70BB"/>
    <w:rsid w:val="00FE05BD"/>
    <w:rsid w:val="00FE2458"/>
    <w:rsid w:val="00FE2D0F"/>
    <w:rsid w:val="00FE4450"/>
    <w:rsid w:val="00FF0198"/>
    <w:rsid w:val="00FF08AF"/>
    <w:rsid w:val="00FF59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65D757"/>
  <w15:chartTrackingRefBased/>
  <w15:docId w15:val="{4E0D2164-48C3-452C-A426-9E4EF062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D0AA1"/>
    <w:pPr>
      <w:spacing w:after="0" w:line="240" w:lineRule="auto"/>
    </w:pPr>
    <w:rPr>
      <w:rFonts w:ascii="Times New Roman" w:eastAsia="Times New Roman" w:hAnsi="Times New Roman" w:cs="Times New Roman"/>
      <w:kern w:val="0"/>
      <w:sz w:val="24"/>
      <w:szCs w:val="24"/>
      <w:lang w:eastAsia="lt-LT"/>
      <w14:ligatures w14:val="none"/>
    </w:rPr>
  </w:style>
  <w:style w:type="paragraph" w:styleId="Antrat2">
    <w:name w:val="heading 2"/>
    <w:basedOn w:val="prastasis"/>
    <w:next w:val="prastasis"/>
    <w:link w:val="Antrat2Diagrama"/>
    <w:uiPriority w:val="9"/>
    <w:unhideWhenUsed/>
    <w:qFormat/>
    <w:rsid w:val="007004A2"/>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eastAsia="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7004A2"/>
    <w:rPr>
      <w:rFonts w:asciiTheme="majorHAnsi" w:eastAsiaTheme="majorEastAsia" w:hAnsiTheme="majorHAnsi" w:cstheme="majorBidi"/>
      <w:color w:val="2F5496" w:themeColor="accent1" w:themeShade="BF"/>
      <w:kern w:val="0"/>
      <w:sz w:val="26"/>
      <w:szCs w:val="26"/>
      <w:lang w:val="en-GB" w:eastAsia="en-GB"/>
      <w14:ligatures w14:val="none"/>
    </w:rPr>
  </w:style>
  <w:style w:type="paragraph" w:styleId="Sraopastraipa">
    <w:name w:val="List Paragraph"/>
    <w:aliases w:val="List Paragraph Red,Bullet EY,Buletai,List Paragraph21,List Paragraph2,lp1,Bullet 1,Use Case List Paragraph,Numbering,ERP-List Paragraph,List Paragraph11,List Paragraph111,List Paragraph1,Paragraph,List not in Table"/>
    <w:basedOn w:val="prastasis"/>
    <w:link w:val="SraopastraipaDiagrama"/>
    <w:uiPriority w:val="34"/>
    <w:qFormat/>
    <w:rsid w:val="007004A2"/>
    <w:pPr>
      <w:spacing w:after="160" w:line="259" w:lineRule="auto"/>
      <w:ind w:left="720"/>
      <w:contextualSpacing/>
    </w:pPr>
    <w:rPr>
      <w:rFonts w:asciiTheme="minorHAnsi" w:eastAsiaTheme="minorEastAsia" w:hAnsiTheme="minorHAnsi" w:cstheme="minorBidi"/>
      <w:sz w:val="22"/>
      <w:szCs w:val="22"/>
      <w:lang w:val="en-GB" w:eastAsia="en-GB"/>
    </w:rPr>
  </w:style>
  <w:style w:type="table" w:styleId="Lentelstinklelis">
    <w:name w:val="Table Grid"/>
    <w:basedOn w:val="prastojilentel"/>
    <w:uiPriority w:val="39"/>
    <w:rsid w:val="007004A2"/>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7004A2"/>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locked/>
    <w:rsid w:val="007004A2"/>
    <w:rPr>
      <w:rFonts w:eastAsiaTheme="minorEastAsia"/>
      <w:kern w:val="0"/>
      <w:lang w:val="en-GB" w:eastAsia="en-GB"/>
      <w14:ligatures w14:val="none"/>
    </w:rPr>
  </w:style>
  <w:style w:type="paragraph" w:styleId="prastasiniatinklio">
    <w:name w:val="Normal (Web)"/>
    <w:basedOn w:val="prastasis"/>
    <w:uiPriority w:val="99"/>
    <w:unhideWhenUsed/>
    <w:rsid w:val="007004A2"/>
    <w:pPr>
      <w:spacing w:before="100" w:beforeAutospacing="1" w:after="100" w:afterAutospacing="1"/>
    </w:pPr>
  </w:style>
  <w:style w:type="character" w:styleId="Grietas">
    <w:name w:val="Strong"/>
    <w:basedOn w:val="Numatytasispastraiposriftas"/>
    <w:uiPriority w:val="22"/>
    <w:qFormat/>
    <w:rsid w:val="007004A2"/>
    <w:rPr>
      <w:b/>
      <w:bCs/>
    </w:rPr>
  </w:style>
  <w:style w:type="paragraph" w:styleId="Antrats">
    <w:name w:val="header"/>
    <w:basedOn w:val="prastasis"/>
    <w:link w:val="AntratsDiagrama"/>
    <w:uiPriority w:val="99"/>
    <w:unhideWhenUsed/>
    <w:rsid w:val="00984C89"/>
    <w:pPr>
      <w:tabs>
        <w:tab w:val="center" w:pos="4819"/>
        <w:tab w:val="right" w:pos="9638"/>
      </w:tabs>
    </w:pPr>
    <w:rPr>
      <w:rFonts w:asciiTheme="minorHAnsi" w:eastAsiaTheme="minorEastAsia" w:hAnsiTheme="minorHAnsi" w:cstheme="minorBidi"/>
      <w:sz w:val="22"/>
      <w:szCs w:val="22"/>
      <w:lang w:val="en-GB" w:eastAsia="en-GB"/>
    </w:rPr>
  </w:style>
  <w:style w:type="character" w:customStyle="1" w:styleId="AntratsDiagrama">
    <w:name w:val="Antraštės Diagrama"/>
    <w:basedOn w:val="Numatytasispastraiposriftas"/>
    <w:link w:val="Antrats"/>
    <w:uiPriority w:val="99"/>
    <w:rsid w:val="00984C89"/>
    <w:rPr>
      <w:rFonts w:eastAsiaTheme="minorEastAsia"/>
      <w:kern w:val="0"/>
      <w:lang w:val="en-GB" w:eastAsia="en-GB"/>
      <w14:ligatures w14:val="none"/>
    </w:rPr>
  </w:style>
  <w:style w:type="paragraph" w:styleId="Pataisymai">
    <w:name w:val="Revision"/>
    <w:hidden/>
    <w:uiPriority w:val="99"/>
    <w:semiHidden/>
    <w:rsid w:val="00632778"/>
    <w:pPr>
      <w:spacing w:after="0" w:line="240" w:lineRule="auto"/>
    </w:pPr>
    <w:rPr>
      <w:rFonts w:ascii="Times New Roman" w:eastAsia="Times New Roman" w:hAnsi="Times New Roman" w:cs="Times New Roman"/>
      <w:kern w:val="0"/>
      <w:sz w:val="24"/>
      <w:szCs w:val="24"/>
      <w:lang w:eastAsia="lt-LT"/>
      <w14:ligatures w14:val="none"/>
    </w:rPr>
  </w:style>
  <w:style w:type="character" w:styleId="Komentaronuoroda">
    <w:name w:val="annotation reference"/>
    <w:basedOn w:val="Numatytasispastraiposriftas"/>
    <w:uiPriority w:val="99"/>
    <w:semiHidden/>
    <w:unhideWhenUsed/>
    <w:rsid w:val="00255405"/>
    <w:rPr>
      <w:sz w:val="16"/>
      <w:szCs w:val="16"/>
    </w:rPr>
  </w:style>
  <w:style w:type="paragraph" w:styleId="Komentarotekstas">
    <w:name w:val="annotation text"/>
    <w:basedOn w:val="prastasis"/>
    <w:link w:val="KomentarotekstasDiagrama"/>
    <w:uiPriority w:val="99"/>
    <w:unhideWhenUsed/>
    <w:rsid w:val="00255405"/>
    <w:rPr>
      <w:sz w:val="20"/>
      <w:szCs w:val="20"/>
    </w:rPr>
  </w:style>
  <w:style w:type="character" w:customStyle="1" w:styleId="KomentarotekstasDiagrama">
    <w:name w:val="Komentaro tekstas Diagrama"/>
    <w:basedOn w:val="Numatytasispastraiposriftas"/>
    <w:link w:val="Komentarotekstas"/>
    <w:uiPriority w:val="99"/>
    <w:rsid w:val="00255405"/>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255405"/>
    <w:rPr>
      <w:b/>
      <w:bCs/>
    </w:rPr>
  </w:style>
  <w:style w:type="character" w:customStyle="1" w:styleId="KomentarotemaDiagrama">
    <w:name w:val="Komentaro tema Diagrama"/>
    <w:basedOn w:val="KomentarotekstasDiagrama"/>
    <w:link w:val="Komentarotema"/>
    <w:uiPriority w:val="99"/>
    <w:semiHidden/>
    <w:rsid w:val="00255405"/>
    <w:rPr>
      <w:rFonts w:ascii="Times New Roman" w:eastAsia="Times New Roman" w:hAnsi="Times New Roman" w:cs="Times New Roman"/>
      <w:b/>
      <w:bCs/>
      <w:kern w:val="0"/>
      <w:sz w:val="20"/>
      <w:szCs w:val="20"/>
      <w:lang w:eastAsia="lt-LT"/>
      <w14:ligatures w14:val="none"/>
    </w:rPr>
  </w:style>
  <w:style w:type="character" w:styleId="Hipersaitas">
    <w:name w:val="Hyperlink"/>
    <w:basedOn w:val="Numatytasispastraiposriftas"/>
    <w:uiPriority w:val="99"/>
    <w:unhideWhenUsed/>
    <w:rsid w:val="001F2E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366568">
      <w:bodyDiv w:val="1"/>
      <w:marLeft w:val="0"/>
      <w:marRight w:val="0"/>
      <w:marTop w:val="0"/>
      <w:marBottom w:val="0"/>
      <w:divBdr>
        <w:top w:val="none" w:sz="0" w:space="0" w:color="auto"/>
        <w:left w:val="none" w:sz="0" w:space="0" w:color="auto"/>
        <w:bottom w:val="none" w:sz="0" w:space="0" w:color="auto"/>
        <w:right w:val="none" w:sz="0" w:space="0" w:color="auto"/>
      </w:divBdr>
    </w:div>
    <w:div w:id="1032729364">
      <w:bodyDiv w:val="1"/>
      <w:marLeft w:val="0"/>
      <w:marRight w:val="0"/>
      <w:marTop w:val="0"/>
      <w:marBottom w:val="0"/>
      <w:divBdr>
        <w:top w:val="none" w:sz="0" w:space="0" w:color="auto"/>
        <w:left w:val="none" w:sz="0" w:space="0" w:color="auto"/>
        <w:bottom w:val="none" w:sz="0" w:space="0" w:color="auto"/>
        <w:right w:val="none" w:sz="0" w:space="0" w:color="auto"/>
      </w:divBdr>
      <w:divsChild>
        <w:div w:id="1563175694">
          <w:marLeft w:val="0"/>
          <w:marRight w:val="0"/>
          <w:marTop w:val="0"/>
          <w:marBottom w:val="0"/>
          <w:divBdr>
            <w:top w:val="none" w:sz="0" w:space="0" w:color="auto"/>
            <w:left w:val="none" w:sz="0" w:space="0" w:color="auto"/>
            <w:bottom w:val="none" w:sz="0" w:space="0" w:color="auto"/>
            <w:right w:val="none" w:sz="0" w:space="0" w:color="auto"/>
          </w:divBdr>
        </w:div>
      </w:divsChild>
    </w:div>
    <w:div w:id="1294407635">
      <w:bodyDiv w:val="1"/>
      <w:marLeft w:val="0"/>
      <w:marRight w:val="0"/>
      <w:marTop w:val="0"/>
      <w:marBottom w:val="0"/>
      <w:divBdr>
        <w:top w:val="none" w:sz="0" w:space="0" w:color="auto"/>
        <w:left w:val="none" w:sz="0" w:space="0" w:color="auto"/>
        <w:bottom w:val="none" w:sz="0" w:space="0" w:color="auto"/>
        <w:right w:val="none" w:sz="0" w:space="0" w:color="auto"/>
      </w:divBdr>
      <w:divsChild>
        <w:div w:id="1546520502">
          <w:marLeft w:val="0"/>
          <w:marRight w:val="0"/>
          <w:marTop w:val="0"/>
          <w:marBottom w:val="0"/>
          <w:divBdr>
            <w:top w:val="none" w:sz="0" w:space="0" w:color="auto"/>
            <w:left w:val="none" w:sz="0" w:space="0" w:color="auto"/>
            <w:bottom w:val="none" w:sz="0" w:space="0" w:color="auto"/>
            <w:right w:val="none" w:sz="0" w:space="0" w:color="auto"/>
          </w:divBdr>
        </w:div>
      </w:divsChild>
    </w:div>
    <w:div w:id="1296107672">
      <w:bodyDiv w:val="1"/>
      <w:marLeft w:val="0"/>
      <w:marRight w:val="0"/>
      <w:marTop w:val="0"/>
      <w:marBottom w:val="0"/>
      <w:divBdr>
        <w:top w:val="none" w:sz="0" w:space="0" w:color="auto"/>
        <w:left w:val="none" w:sz="0" w:space="0" w:color="auto"/>
        <w:bottom w:val="none" w:sz="0" w:space="0" w:color="auto"/>
        <w:right w:val="none" w:sz="0" w:space="0" w:color="auto"/>
      </w:divBdr>
    </w:div>
    <w:div w:id="1515072722">
      <w:bodyDiv w:val="1"/>
      <w:marLeft w:val="0"/>
      <w:marRight w:val="0"/>
      <w:marTop w:val="0"/>
      <w:marBottom w:val="0"/>
      <w:divBdr>
        <w:top w:val="none" w:sz="0" w:space="0" w:color="auto"/>
        <w:left w:val="none" w:sz="0" w:space="0" w:color="auto"/>
        <w:bottom w:val="none" w:sz="0" w:space="0" w:color="auto"/>
        <w:right w:val="none" w:sz="0" w:space="0" w:color="auto"/>
      </w:divBdr>
      <w:divsChild>
        <w:div w:id="82456965">
          <w:marLeft w:val="0"/>
          <w:marRight w:val="0"/>
          <w:marTop w:val="0"/>
          <w:marBottom w:val="0"/>
          <w:divBdr>
            <w:top w:val="none" w:sz="0" w:space="0" w:color="auto"/>
            <w:left w:val="none" w:sz="0" w:space="0" w:color="auto"/>
            <w:bottom w:val="none" w:sz="0" w:space="0" w:color="auto"/>
            <w:right w:val="none" w:sz="0" w:space="0" w:color="auto"/>
          </w:divBdr>
        </w:div>
      </w:divsChild>
    </w:div>
    <w:div w:id="1817331747">
      <w:bodyDiv w:val="1"/>
      <w:marLeft w:val="0"/>
      <w:marRight w:val="0"/>
      <w:marTop w:val="0"/>
      <w:marBottom w:val="0"/>
      <w:divBdr>
        <w:top w:val="none" w:sz="0" w:space="0" w:color="auto"/>
        <w:left w:val="none" w:sz="0" w:space="0" w:color="auto"/>
        <w:bottom w:val="none" w:sz="0" w:space="0" w:color="auto"/>
        <w:right w:val="none" w:sz="0" w:space="0" w:color="auto"/>
      </w:divBdr>
    </w:div>
    <w:div w:id="1981300534">
      <w:bodyDiv w:val="1"/>
      <w:marLeft w:val="0"/>
      <w:marRight w:val="0"/>
      <w:marTop w:val="0"/>
      <w:marBottom w:val="0"/>
      <w:divBdr>
        <w:top w:val="none" w:sz="0" w:space="0" w:color="auto"/>
        <w:left w:val="none" w:sz="0" w:space="0" w:color="auto"/>
        <w:bottom w:val="none" w:sz="0" w:space="0" w:color="auto"/>
        <w:right w:val="none" w:sz="0" w:space="0" w:color="auto"/>
      </w:divBdr>
    </w:div>
    <w:div w:id="2044743225">
      <w:bodyDiv w:val="1"/>
      <w:marLeft w:val="0"/>
      <w:marRight w:val="0"/>
      <w:marTop w:val="0"/>
      <w:marBottom w:val="0"/>
      <w:divBdr>
        <w:top w:val="none" w:sz="0" w:space="0" w:color="auto"/>
        <w:left w:val="none" w:sz="0" w:space="0" w:color="auto"/>
        <w:bottom w:val="none" w:sz="0" w:space="0" w:color="auto"/>
        <w:right w:val="none" w:sz="0" w:space="0" w:color="auto"/>
      </w:divBdr>
    </w:div>
    <w:div w:id="212704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D1787-F16A-4616-8246-0D2C6648A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14</Pages>
  <Words>28454</Words>
  <Characters>16220</Characters>
  <Application>Microsoft Office Word</Application>
  <DocSecurity>0</DocSecurity>
  <Lines>135</Lines>
  <Paragraphs>89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Kakštienė</dc:creator>
  <cp:keywords/>
  <dc:description/>
  <cp:lastModifiedBy>Jurga Stonienė  | VMU</cp:lastModifiedBy>
  <cp:revision>105</cp:revision>
  <dcterms:created xsi:type="dcterms:W3CDTF">2025-01-28T15:39:00Z</dcterms:created>
  <dcterms:modified xsi:type="dcterms:W3CDTF">2025-06-19T06:20:00Z</dcterms:modified>
</cp:coreProperties>
</file>